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D1E7F7" w14:textId="77777777" w:rsidR="00F71F1F" w:rsidRPr="00D86F56" w:rsidRDefault="00F71F1F" w:rsidP="00F71F1F">
      <w:pPr>
        <w:pStyle w:val="Cmsor1"/>
        <w:numPr>
          <w:ilvl w:val="0"/>
          <w:numId w:val="6"/>
        </w:numPr>
        <w:tabs>
          <w:tab w:val="clear" w:pos="432"/>
          <w:tab w:val="num" w:pos="0"/>
        </w:tabs>
        <w:suppressAutoHyphens w:val="0"/>
        <w:rPr>
          <w:rFonts w:ascii="Times New Roman" w:hAnsi="Times New Roman" w:cs="Times New Roman"/>
          <w:i/>
          <w:smallCaps w:val="0"/>
          <w:spacing w:val="0"/>
          <w:sz w:val="24"/>
          <w:szCs w:val="24"/>
          <w:lang w:eastAsia="hu-HU"/>
        </w:rPr>
      </w:pPr>
      <w:r w:rsidRPr="00D86F56">
        <w:rPr>
          <w:rFonts w:ascii="Times New Roman" w:hAnsi="Times New Roman" w:cs="Times New Roman"/>
          <w:i/>
          <w:smallCaps w:val="0"/>
          <w:spacing w:val="0"/>
          <w:sz w:val="24"/>
          <w:szCs w:val="24"/>
          <w:lang w:eastAsia="hu-HU"/>
        </w:rPr>
        <w:t>Szigethalom Város Önkormányzat</w:t>
      </w:r>
    </w:p>
    <w:p w14:paraId="63BCD4EE" w14:textId="77777777" w:rsidR="00F71F1F" w:rsidRPr="00D86F56" w:rsidRDefault="00F71F1F" w:rsidP="00F71F1F">
      <w:pPr>
        <w:pStyle w:val="Cmsor1"/>
        <w:numPr>
          <w:ilvl w:val="0"/>
          <w:numId w:val="6"/>
        </w:numPr>
        <w:tabs>
          <w:tab w:val="clear" w:pos="432"/>
          <w:tab w:val="num" w:pos="0"/>
        </w:tabs>
        <w:suppressAutoHyphens w:val="0"/>
        <w:rPr>
          <w:rFonts w:ascii="Times New Roman" w:hAnsi="Times New Roman" w:cs="Times New Roman"/>
          <w:i/>
          <w:smallCaps w:val="0"/>
          <w:spacing w:val="0"/>
          <w:sz w:val="24"/>
          <w:szCs w:val="24"/>
          <w:lang w:eastAsia="hu-HU"/>
        </w:rPr>
      </w:pPr>
      <w:r w:rsidRPr="00D86F56">
        <w:rPr>
          <w:rFonts w:ascii="Times New Roman" w:hAnsi="Times New Roman" w:cs="Times New Roman"/>
          <w:i/>
          <w:smallCaps w:val="0"/>
          <w:spacing w:val="0"/>
          <w:sz w:val="24"/>
          <w:szCs w:val="24"/>
          <w:lang w:eastAsia="hu-HU"/>
        </w:rPr>
        <w:t>Képviselő-testületének</w:t>
      </w:r>
    </w:p>
    <w:p w14:paraId="5E41A55F" w14:textId="77777777" w:rsidR="00F71F1F" w:rsidRPr="00D86F56" w:rsidRDefault="00F71F1F" w:rsidP="00F71F1F">
      <w:pPr>
        <w:pStyle w:val="Cmsor1"/>
        <w:numPr>
          <w:ilvl w:val="0"/>
          <w:numId w:val="6"/>
        </w:numPr>
        <w:tabs>
          <w:tab w:val="clear" w:pos="432"/>
          <w:tab w:val="num" w:pos="0"/>
        </w:tabs>
        <w:suppressAutoHyphens w:val="0"/>
        <w:rPr>
          <w:rFonts w:ascii="Times New Roman" w:hAnsi="Times New Roman" w:cs="Times New Roman"/>
          <w:i/>
          <w:smallCaps w:val="0"/>
          <w:spacing w:val="0"/>
          <w:sz w:val="24"/>
          <w:szCs w:val="24"/>
          <w:lang w:eastAsia="hu-HU"/>
        </w:rPr>
      </w:pPr>
    </w:p>
    <w:p w14:paraId="17721178" w14:textId="77777777" w:rsidR="00F71F1F" w:rsidRPr="00450FCE" w:rsidRDefault="00BE1681" w:rsidP="00F71F1F">
      <w:pPr>
        <w:pStyle w:val="Cmsor1"/>
        <w:numPr>
          <w:ilvl w:val="0"/>
          <w:numId w:val="6"/>
        </w:numPr>
        <w:tabs>
          <w:tab w:val="clear" w:pos="432"/>
          <w:tab w:val="num" w:pos="0"/>
        </w:tabs>
        <w:suppressAutoHyphens w:val="0"/>
        <w:rPr>
          <w:rFonts w:ascii="Times New Roman" w:hAnsi="Times New Roman" w:cs="Times New Roman"/>
          <w:bCs/>
          <w:i/>
          <w:smallCaps w:val="0"/>
          <w:spacing w:val="0"/>
          <w:sz w:val="24"/>
          <w:szCs w:val="24"/>
          <w:lang w:eastAsia="hu-HU"/>
        </w:rPr>
      </w:pPr>
      <w:r>
        <w:rPr>
          <w:rFonts w:ascii="Times New Roman" w:hAnsi="Times New Roman" w:cs="Times New Roman"/>
          <w:bCs/>
          <w:i/>
          <w:smallCaps w:val="0"/>
          <w:spacing w:val="0"/>
          <w:sz w:val="24"/>
          <w:szCs w:val="24"/>
          <w:lang w:eastAsia="hu-HU"/>
        </w:rPr>
        <w:t>12</w:t>
      </w:r>
      <w:r w:rsidR="0015085B" w:rsidRPr="00450FCE">
        <w:rPr>
          <w:rFonts w:ascii="Times New Roman" w:hAnsi="Times New Roman" w:cs="Times New Roman"/>
          <w:bCs/>
          <w:i/>
          <w:smallCaps w:val="0"/>
          <w:spacing w:val="0"/>
          <w:sz w:val="24"/>
          <w:szCs w:val="24"/>
          <w:lang w:eastAsia="hu-HU"/>
        </w:rPr>
        <w:t>/2017.(</w:t>
      </w:r>
      <w:r>
        <w:rPr>
          <w:rFonts w:ascii="Times New Roman" w:hAnsi="Times New Roman" w:cs="Times New Roman"/>
          <w:bCs/>
          <w:i/>
          <w:smallCaps w:val="0"/>
          <w:spacing w:val="0"/>
          <w:sz w:val="24"/>
          <w:szCs w:val="24"/>
          <w:lang w:eastAsia="hu-HU"/>
        </w:rPr>
        <w:t>VI.27.</w:t>
      </w:r>
      <w:r w:rsidR="0015085B" w:rsidRPr="00450FCE">
        <w:rPr>
          <w:rFonts w:ascii="Times New Roman" w:hAnsi="Times New Roman" w:cs="Times New Roman"/>
          <w:bCs/>
          <w:i/>
          <w:smallCaps w:val="0"/>
          <w:spacing w:val="0"/>
          <w:sz w:val="24"/>
          <w:szCs w:val="24"/>
          <w:lang w:eastAsia="hu-HU"/>
        </w:rPr>
        <w:t xml:space="preserve">) </w:t>
      </w:r>
    </w:p>
    <w:p w14:paraId="0E14E7E9" w14:textId="77777777" w:rsidR="00F71F1F" w:rsidRDefault="00F71F1F" w:rsidP="00BE1681">
      <w:pPr>
        <w:jc w:val="center"/>
        <w:rPr>
          <w:b/>
          <w:bCs/>
          <w:i/>
          <w:smallCaps/>
          <w:lang w:eastAsia="hu-HU"/>
        </w:rPr>
      </w:pPr>
      <w:r w:rsidRPr="00F71F1F">
        <w:rPr>
          <w:b/>
          <w:bCs/>
          <w:i/>
          <w:smallCaps/>
          <w:lang w:eastAsia="hu-HU"/>
        </w:rPr>
        <w:t>R EN D E L E T E</w:t>
      </w:r>
    </w:p>
    <w:p w14:paraId="53119BC7" w14:textId="77777777" w:rsidR="005E5963" w:rsidRDefault="005E5963" w:rsidP="00BE1681">
      <w:pPr>
        <w:jc w:val="center"/>
        <w:rPr>
          <w:b/>
          <w:bCs/>
          <w:i/>
          <w:smallCaps/>
          <w:lang w:eastAsia="hu-HU"/>
        </w:rPr>
      </w:pPr>
    </w:p>
    <w:p w14:paraId="6591FBBB" w14:textId="77777777" w:rsidR="005E5963" w:rsidRPr="005E5963" w:rsidRDefault="005E5963" w:rsidP="00BE1681">
      <w:pPr>
        <w:jc w:val="center"/>
        <w:rPr>
          <w:bCs/>
          <w:i/>
          <w:lang w:eastAsia="hu-HU"/>
        </w:rPr>
      </w:pPr>
      <w:r>
        <w:rPr>
          <w:bCs/>
          <w:i/>
          <w:lang w:eastAsia="hu-HU"/>
        </w:rPr>
        <w:t>(Egységes szerkezetben a 29/2019.(XII.18.)</w:t>
      </w:r>
      <w:r w:rsidR="00B80A96">
        <w:rPr>
          <w:bCs/>
          <w:i/>
          <w:lang w:eastAsia="hu-HU"/>
        </w:rPr>
        <w:t xml:space="preserve">, </w:t>
      </w:r>
      <w:r w:rsidR="005E3CA2">
        <w:rPr>
          <w:bCs/>
          <w:i/>
          <w:lang w:eastAsia="hu-HU"/>
        </w:rPr>
        <w:t>a 7/2023.(III.</w:t>
      </w:r>
      <w:r w:rsidR="00930334">
        <w:rPr>
          <w:bCs/>
          <w:i/>
          <w:lang w:eastAsia="hu-HU"/>
        </w:rPr>
        <w:t>31</w:t>
      </w:r>
      <w:r w:rsidR="005E3CA2">
        <w:rPr>
          <w:bCs/>
          <w:i/>
          <w:lang w:eastAsia="hu-HU"/>
        </w:rPr>
        <w:t xml:space="preserve">.) </w:t>
      </w:r>
      <w:r w:rsidR="00B80A96">
        <w:rPr>
          <w:bCs/>
          <w:i/>
          <w:lang w:eastAsia="hu-HU"/>
        </w:rPr>
        <w:t xml:space="preserve">és a </w:t>
      </w:r>
      <w:r w:rsidR="00D61969">
        <w:rPr>
          <w:bCs/>
          <w:i/>
          <w:lang w:eastAsia="hu-HU"/>
        </w:rPr>
        <w:t>20</w:t>
      </w:r>
      <w:r w:rsidR="00B80A96" w:rsidRPr="00D61969">
        <w:rPr>
          <w:bCs/>
          <w:i/>
          <w:color w:val="auto"/>
          <w:lang w:eastAsia="hu-HU"/>
        </w:rPr>
        <w:t xml:space="preserve">/2023.(X.25.) </w:t>
      </w:r>
      <w:r>
        <w:rPr>
          <w:bCs/>
          <w:i/>
          <w:lang w:eastAsia="hu-HU"/>
        </w:rPr>
        <w:t>önk. rendelettel.)</w:t>
      </w:r>
    </w:p>
    <w:p w14:paraId="2C7317FE" w14:textId="77777777" w:rsidR="001F6235" w:rsidRDefault="001F6235" w:rsidP="00F71F1F">
      <w:pPr>
        <w:ind w:left="2124" w:firstLine="708"/>
        <w:jc w:val="both"/>
        <w:rPr>
          <w:b/>
          <w:bCs/>
          <w:i/>
          <w:smallCaps/>
          <w:lang w:eastAsia="hu-HU"/>
        </w:rPr>
      </w:pPr>
    </w:p>
    <w:p w14:paraId="566C23B2" w14:textId="77777777" w:rsidR="00F71F1F" w:rsidRPr="00F71F1F" w:rsidRDefault="00F71F1F" w:rsidP="00F71F1F">
      <w:pPr>
        <w:ind w:left="2124" w:firstLine="708"/>
        <w:jc w:val="both"/>
        <w:rPr>
          <w:b/>
        </w:rPr>
      </w:pPr>
    </w:p>
    <w:p w14:paraId="0DA234E4" w14:textId="77777777" w:rsidR="00930C86" w:rsidRPr="00BE1681" w:rsidRDefault="00F71F1F" w:rsidP="00F71F1F">
      <w:pPr>
        <w:jc w:val="center"/>
        <w:rPr>
          <w:b/>
          <w:bCs/>
          <w:i/>
          <w:iCs/>
        </w:rPr>
      </w:pPr>
      <w:r w:rsidRPr="00BE1681">
        <w:rPr>
          <w:b/>
          <w:bCs/>
          <w:i/>
          <w:iCs/>
        </w:rPr>
        <w:t>a hivatali helyiségen kívüli és a hivatali munkaidőn kívül történő</w:t>
      </w:r>
      <w:r w:rsidR="00250A54" w:rsidRPr="00BE1681">
        <w:rPr>
          <w:b/>
          <w:bCs/>
          <w:i/>
          <w:iCs/>
        </w:rPr>
        <w:t xml:space="preserve"> házasságkötés </w:t>
      </w:r>
      <w:r w:rsidRPr="00BE1681">
        <w:rPr>
          <w:b/>
          <w:bCs/>
          <w:i/>
          <w:iCs/>
        </w:rPr>
        <w:t>szabályairól és díjairól</w:t>
      </w:r>
      <w:r w:rsidR="00250A54" w:rsidRPr="00BE1681">
        <w:rPr>
          <w:b/>
          <w:bCs/>
          <w:i/>
          <w:iCs/>
        </w:rPr>
        <w:t>, valamint az anyakönyvvezetőt megillető díjazásról</w:t>
      </w:r>
    </w:p>
    <w:p w14:paraId="22D3BE69" w14:textId="77777777" w:rsidR="001F6235" w:rsidRDefault="001F6235" w:rsidP="00F71F1F">
      <w:pPr>
        <w:jc w:val="center"/>
        <w:rPr>
          <w:b/>
          <w:bCs/>
          <w:iCs/>
        </w:rPr>
      </w:pPr>
    </w:p>
    <w:p w14:paraId="303C82BC" w14:textId="77777777" w:rsidR="00F71F1F" w:rsidRDefault="00F71F1F" w:rsidP="00F71F1F">
      <w:pPr>
        <w:jc w:val="center"/>
        <w:rPr>
          <w:b/>
          <w:bCs/>
          <w:iCs/>
        </w:rPr>
      </w:pPr>
    </w:p>
    <w:p w14:paraId="1C702FCE" w14:textId="77777777" w:rsidR="00F71F1F" w:rsidRDefault="00F71F1F" w:rsidP="00F71F1F">
      <w:pPr>
        <w:pStyle w:val="Szvegtrzs"/>
        <w:rPr>
          <w:i/>
          <w:iCs/>
        </w:rPr>
      </w:pPr>
      <w:r>
        <w:rPr>
          <w:i/>
          <w:iCs/>
        </w:rPr>
        <w:t>Szigethalom Város Önkormányzat Képviselő-testülete, az anyakönyvi eljárásról szóló 2010. évi I. törv</w:t>
      </w:r>
      <w:r w:rsidR="0048700D">
        <w:rPr>
          <w:i/>
          <w:iCs/>
        </w:rPr>
        <w:t>ény (a továbbiakban: At</w:t>
      </w:r>
      <w:r w:rsidR="00B37083">
        <w:rPr>
          <w:i/>
          <w:iCs/>
        </w:rPr>
        <w:t>v</w:t>
      </w:r>
      <w:r w:rsidR="0048700D">
        <w:rPr>
          <w:i/>
          <w:iCs/>
        </w:rPr>
        <w:t>.) 96. § felhatalmazása alapján</w:t>
      </w:r>
      <w:r>
        <w:rPr>
          <w:i/>
          <w:iCs/>
        </w:rPr>
        <w:t>, a</w:t>
      </w:r>
      <w:r w:rsidR="0048700D">
        <w:rPr>
          <w:i/>
          <w:iCs/>
        </w:rPr>
        <w:t>z Alaptörvény 32. cikk (1) bekezdés a.) pontj</w:t>
      </w:r>
      <w:r w:rsidR="005F0948">
        <w:rPr>
          <w:i/>
          <w:iCs/>
        </w:rPr>
        <w:t>ában</w:t>
      </w:r>
      <w:r w:rsidR="00250A54">
        <w:rPr>
          <w:i/>
          <w:iCs/>
        </w:rPr>
        <w:t>, továbbá a Magyarország helyi önkormányzatairól szóló 2011. évi CLXXXIX. törvény 13.§ (2) bekezdésében</w:t>
      </w:r>
      <w:r w:rsidR="005F0948">
        <w:rPr>
          <w:i/>
          <w:iCs/>
        </w:rPr>
        <w:t xml:space="preserve"> </w:t>
      </w:r>
      <w:r>
        <w:rPr>
          <w:i/>
          <w:iCs/>
        </w:rPr>
        <w:t>meghatározott feladatkörében eljárva, a következőket rendeli el:</w:t>
      </w:r>
    </w:p>
    <w:p w14:paraId="16E6AC95" w14:textId="77777777" w:rsidR="00F71F1F" w:rsidRDefault="00F71F1F" w:rsidP="00F71F1F">
      <w:pPr>
        <w:jc w:val="both"/>
      </w:pPr>
    </w:p>
    <w:p w14:paraId="2A779331" w14:textId="77777777" w:rsidR="00F72FD0" w:rsidRDefault="00F72FD0" w:rsidP="00F72FD0">
      <w:pPr>
        <w:pStyle w:val="Cmsor4"/>
        <w:numPr>
          <w:ilvl w:val="0"/>
          <w:numId w:val="9"/>
        </w:numPr>
        <w:jc w:val="center"/>
        <w:rPr>
          <w:rFonts w:ascii="Times New Roman" w:hAnsi="Times New Roman" w:cs="Times New Roman"/>
          <w:b/>
          <w:color w:val="auto"/>
        </w:rPr>
      </w:pPr>
      <w:r>
        <w:rPr>
          <w:rFonts w:ascii="Times New Roman" w:hAnsi="Times New Roman" w:cs="Times New Roman"/>
          <w:b/>
          <w:color w:val="auto"/>
        </w:rPr>
        <w:t>A rendelet hatálya</w:t>
      </w:r>
    </w:p>
    <w:p w14:paraId="48568815" w14:textId="77777777" w:rsidR="001F6235" w:rsidRPr="001F6235" w:rsidRDefault="001F6235" w:rsidP="001F6235"/>
    <w:p w14:paraId="3AAF59D5" w14:textId="77777777" w:rsidR="00F72FD0" w:rsidRPr="00F72FD0" w:rsidRDefault="00F80DF5" w:rsidP="00A8235A">
      <w:pPr>
        <w:jc w:val="both"/>
        <w:rPr>
          <w:color w:val="auto"/>
          <w:lang w:eastAsia="hu-HU"/>
        </w:rPr>
      </w:pPr>
      <w:r w:rsidRPr="00F80DF5">
        <w:rPr>
          <w:b/>
        </w:rPr>
        <w:t>1.§</w:t>
      </w:r>
      <w:r w:rsidR="00A8235A">
        <w:rPr>
          <w:b/>
        </w:rPr>
        <w:t xml:space="preserve"> </w:t>
      </w:r>
      <w:r w:rsidR="00F72FD0" w:rsidRPr="00250A54">
        <w:rPr>
          <w:color w:val="auto"/>
          <w:lang w:eastAsia="hu-HU"/>
        </w:rPr>
        <w:t>E rendelet hatálya Szigethalom Város közigazgatási területén belül a házasság megkötésével</w:t>
      </w:r>
      <w:r w:rsidR="00F72FD0" w:rsidRPr="00F72FD0">
        <w:rPr>
          <w:color w:val="auto"/>
          <w:lang w:eastAsia="hu-HU"/>
        </w:rPr>
        <w:t xml:space="preserve"> kapcsolatos anyakönyvvezetői közreműködést igénylő szolgáltatást igénybe vevőkre és ezen eljárásban közreműködő anyakönyvvezetőre terjed ki</w:t>
      </w:r>
      <w:r w:rsidR="00F72FD0">
        <w:rPr>
          <w:color w:val="auto"/>
          <w:lang w:eastAsia="hu-HU"/>
        </w:rPr>
        <w:t>.</w:t>
      </w:r>
    </w:p>
    <w:p w14:paraId="74160FCD" w14:textId="77777777" w:rsidR="00F72FD0" w:rsidRPr="00F72FD0" w:rsidRDefault="00F72FD0" w:rsidP="00F72FD0">
      <w:pPr>
        <w:jc w:val="both"/>
      </w:pPr>
    </w:p>
    <w:p w14:paraId="0D6919FF" w14:textId="77777777" w:rsidR="00F71F1F" w:rsidRDefault="00F71F1F" w:rsidP="00F72FD0">
      <w:pPr>
        <w:pStyle w:val="Cmsor4"/>
        <w:numPr>
          <w:ilvl w:val="0"/>
          <w:numId w:val="9"/>
        </w:numPr>
        <w:jc w:val="center"/>
        <w:rPr>
          <w:rFonts w:ascii="Times New Roman" w:hAnsi="Times New Roman" w:cs="Times New Roman"/>
          <w:b/>
          <w:color w:val="auto"/>
        </w:rPr>
      </w:pPr>
      <w:r w:rsidRPr="0048700D">
        <w:rPr>
          <w:rFonts w:ascii="Times New Roman" w:hAnsi="Times New Roman" w:cs="Times New Roman"/>
          <w:b/>
          <w:color w:val="auto"/>
        </w:rPr>
        <w:t>Értelmező rendelkezések</w:t>
      </w:r>
    </w:p>
    <w:p w14:paraId="1416FC1E" w14:textId="77777777" w:rsidR="001F6235" w:rsidRPr="001F6235" w:rsidRDefault="001F6235" w:rsidP="001F6235"/>
    <w:p w14:paraId="50D2D261" w14:textId="77777777" w:rsidR="00F71F1F" w:rsidRDefault="00F80DF5" w:rsidP="00A8235A">
      <w:r w:rsidRPr="00F80DF5">
        <w:rPr>
          <w:b/>
        </w:rPr>
        <w:t>2.§</w:t>
      </w:r>
      <w:r w:rsidR="00A8235A">
        <w:rPr>
          <w:b/>
        </w:rPr>
        <w:t xml:space="preserve"> </w:t>
      </w:r>
      <w:r w:rsidR="00F71F1F">
        <w:t xml:space="preserve">E rendelet alkalmazásában </w:t>
      </w:r>
    </w:p>
    <w:p w14:paraId="42DDB804" w14:textId="77777777" w:rsidR="00F71F1F" w:rsidRPr="00F80DF5" w:rsidRDefault="00F71F1F" w:rsidP="00F71F1F">
      <w:pPr>
        <w:spacing w:before="120" w:after="120"/>
        <w:jc w:val="both"/>
        <w:rPr>
          <w:b/>
          <w:bCs/>
        </w:rPr>
      </w:pPr>
      <w:r>
        <w:rPr>
          <w:b/>
          <w:bCs/>
        </w:rPr>
        <w:t xml:space="preserve">(1) </w:t>
      </w:r>
      <w:r w:rsidR="00F80DF5">
        <w:rPr>
          <w:u w:val="single"/>
        </w:rPr>
        <w:t>hivatalos helyiségnek minősül</w:t>
      </w:r>
      <w:r>
        <w:t>: Szigethalom, Kossuth L. u. 10. sz. alatti Házasságkötő terem</w:t>
      </w:r>
    </w:p>
    <w:p w14:paraId="4EE9570E" w14:textId="77777777" w:rsidR="00F71F1F" w:rsidRDefault="00F80DF5" w:rsidP="00F71F1F">
      <w:pPr>
        <w:spacing w:before="120" w:after="120"/>
        <w:jc w:val="both"/>
        <w:rPr>
          <w:lang w:eastAsia="zh-CN"/>
        </w:rPr>
      </w:pPr>
      <w:r>
        <w:rPr>
          <w:b/>
          <w:bCs/>
        </w:rPr>
        <w:t xml:space="preserve">(2) </w:t>
      </w:r>
      <w:r w:rsidR="00F71F1F">
        <w:t>h</w:t>
      </w:r>
      <w:r w:rsidR="00F71F1F" w:rsidRPr="00883222">
        <w:rPr>
          <w:u w:val="single"/>
          <w:lang w:eastAsia="zh-CN"/>
        </w:rPr>
        <w:t>ivatali munkaidőn túl történő anyakönyvi eseménynek minősül</w:t>
      </w:r>
      <w:r w:rsidR="00F71F1F" w:rsidRPr="00883222">
        <w:rPr>
          <w:lang w:eastAsia="zh-CN"/>
        </w:rPr>
        <w:t>: Szigethalom Város Önkormányzat Polgármesteri Hivatal Szervezeti és Működési Szabályzatának 4. számú függelékében meghatározott munkarenden túli időpontban megtartott anyakönyvi esemény.</w:t>
      </w:r>
    </w:p>
    <w:p w14:paraId="68BD999D" w14:textId="77777777" w:rsidR="00F72FD0" w:rsidRDefault="00F80DF5" w:rsidP="00F71F1F">
      <w:pPr>
        <w:spacing w:before="120" w:after="120"/>
        <w:jc w:val="both"/>
      </w:pPr>
      <w:r>
        <w:rPr>
          <w:b/>
          <w:lang w:eastAsia="zh-CN"/>
        </w:rPr>
        <w:t xml:space="preserve">(3) </w:t>
      </w:r>
      <w:r w:rsidR="00F71F1F" w:rsidRPr="00B37083">
        <w:rPr>
          <w:u w:val="single"/>
          <w:lang w:eastAsia="zh-CN"/>
        </w:rPr>
        <w:t>anyakönyvi esemény</w:t>
      </w:r>
      <w:r w:rsidR="00F71F1F" w:rsidRPr="00DC56C8">
        <w:rPr>
          <w:lang w:eastAsia="zh-CN"/>
        </w:rPr>
        <w:t xml:space="preserve">: </w:t>
      </w:r>
      <w:r w:rsidR="00B37083">
        <w:t>a házasságkötés</w:t>
      </w:r>
    </w:p>
    <w:p w14:paraId="4CBAFA98" w14:textId="77777777" w:rsidR="00F71F1F" w:rsidRDefault="00F80DF5" w:rsidP="00F71F1F">
      <w:pPr>
        <w:spacing w:before="120" w:after="120"/>
        <w:jc w:val="both"/>
      </w:pPr>
      <w:r>
        <w:rPr>
          <w:b/>
          <w:bCs/>
        </w:rPr>
        <w:t>(4</w:t>
      </w:r>
      <w:r w:rsidR="00F71F1F">
        <w:rPr>
          <w:b/>
          <w:bCs/>
        </w:rPr>
        <w:t>)</w:t>
      </w:r>
      <w:r w:rsidR="00F71F1F">
        <w:t xml:space="preserve"> </w:t>
      </w:r>
      <w:r w:rsidR="00F71F1F">
        <w:rPr>
          <w:u w:val="single"/>
        </w:rPr>
        <w:t>Munkaszüneti napnak minősül</w:t>
      </w:r>
      <w:r w:rsidR="00F71F1F">
        <w:t xml:space="preserve"> az At</w:t>
      </w:r>
      <w:r w:rsidR="00B37083">
        <w:t>v.</w:t>
      </w:r>
      <w:r w:rsidR="00F71F1F">
        <w:t xml:space="preserve">-ben </w:t>
      </w:r>
      <w:r w:rsidR="005F0948">
        <w:t>meghatározott munkaszüneti nap.</w:t>
      </w:r>
    </w:p>
    <w:p w14:paraId="3C2C7BE6" w14:textId="77777777" w:rsidR="00F71F1F" w:rsidRDefault="00F71F1F" w:rsidP="00F71F1F">
      <w:pPr>
        <w:pStyle w:val="Cmsor4"/>
      </w:pPr>
    </w:p>
    <w:p w14:paraId="119A08DD" w14:textId="77777777" w:rsidR="00F71F1F" w:rsidRDefault="00F71F1F" w:rsidP="001F6235">
      <w:pPr>
        <w:pStyle w:val="Cmsor4"/>
        <w:numPr>
          <w:ilvl w:val="0"/>
          <w:numId w:val="9"/>
        </w:numPr>
        <w:jc w:val="center"/>
        <w:rPr>
          <w:rFonts w:ascii="Times New Roman" w:hAnsi="Times New Roman" w:cs="Times New Roman"/>
          <w:b/>
          <w:color w:val="auto"/>
        </w:rPr>
      </w:pPr>
      <w:r w:rsidRPr="005F0948">
        <w:rPr>
          <w:rFonts w:ascii="Times New Roman" w:hAnsi="Times New Roman" w:cs="Times New Roman"/>
          <w:b/>
          <w:color w:val="auto"/>
        </w:rPr>
        <w:t>Eljárási szabályok</w:t>
      </w:r>
    </w:p>
    <w:p w14:paraId="5D52C5BF" w14:textId="77777777" w:rsidR="001F6235" w:rsidRPr="001F6235" w:rsidRDefault="001F6235" w:rsidP="001F6235">
      <w:pPr>
        <w:pStyle w:val="Listaszerbekezds"/>
        <w:ind w:left="720"/>
      </w:pPr>
    </w:p>
    <w:p w14:paraId="4B792AD2" w14:textId="77777777" w:rsidR="00F71F1F" w:rsidRPr="00A8235A" w:rsidRDefault="00244715" w:rsidP="00A8235A">
      <w:pPr>
        <w:pStyle w:val="msolistparagraph0"/>
        <w:spacing w:before="0" w:beforeAutospacing="0" w:after="0" w:afterAutospacing="0"/>
        <w:jc w:val="both"/>
        <w:rPr>
          <w:rFonts w:ascii="Times New Roman" w:hAnsi="Times New Roman" w:hint="default"/>
          <w:color w:val="000000"/>
          <w:szCs w:val="20"/>
          <w:lang w:eastAsia="zh-CN"/>
        </w:rPr>
      </w:pPr>
      <w:r w:rsidRPr="0015085B">
        <w:rPr>
          <w:rFonts w:ascii="Times New Roman" w:hAnsi="Times New Roman" w:hint="default"/>
          <w:b/>
          <w:color w:val="000000"/>
          <w:szCs w:val="20"/>
          <w:lang w:eastAsia="zh-CN"/>
        </w:rPr>
        <w:t>3.§</w:t>
      </w:r>
      <w:r w:rsidR="00A8235A" w:rsidRPr="0015085B">
        <w:rPr>
          <w:rFonts w:ascii="Times New Roman" w:hAnsi="Times New Roman" w:hint="default"/>
          <w:b/>
          <w:color w:val="000000"/>
          <w:szCs w:val="20"/>
          <w:lang w:eastAsia="zh-CN"/>
        </w:rPr>
        <w:t xml:space="preserve"> </w:t>
      </w:r>
      <w:r w:rsidR="00F71F1F" w:rsidRPr="0015085B">
        <w:rPr>
          <w:rFonts w:ascii="Times New Roman" w:hAnsi="Times New Roman"/>
          <w:b/>
          <w:color w:val="000000"/>
          <w:szCs w:val="20"/>
          <w:lang w:eastAsia="zh-CN"/>
        </w:rPr>
        <w:t>(1)</w:t>
      </w:r>
      <w:r w:rsidR="00F71F1F" w:rsidRPr="0015085B">
        <w:rPr>
          <w:rFonts w:ascii="Times New Roman" w:hAnsi="Times New Roman"/>
          <w:color w:val="000000"/>
          <w:szCs w:val="20"/>
          <w:lang w:eastAsia="zh-CN"/>
        </w:rPr>
        <w:t xml:space="preserve"> Az anyakönyvi eseményre irányuló </w:t>
      </w:r>
      <w:r w:rsidR="00F80DF5" w:rsidRPr="0015085B">
        <w:rPr>
          <w:rFonts w:ascii="Times New Roman" w:hAnsi="Times New Roman"/>
          <w:color w:val="000000"/>
          <w:szCs w:val="20"/>
          <w:lang w:eastAsia="zh-CN"/>
        </w:rPr>
        <w:t>kérelmet írásban, e rendelet 1.</w:t>
      </w:r>
      <w:r w:rsidR="00F71F1F" w:rsidRPr="0015085B">
        <w:rPr>
          <w:rFonts w:ascii="Times New Roman" w:hAnsi="Times New Roman"/>
          <w:color w:val="000000"/>
          <w:szCs w:val="20"/>
          <w:lang w:eastAsia="zh-CN"/>
        </w:rPr>
        <w:t xml:space="preserve"> melléklete szerinti</w:t>
      </w:r>
      <w:r w:rsidR="00F71F1F" w:rsidRPr="00A8235A">
        <w:rPr>
          <w:rFonts w:ascii="Times New Roman" w:hAnsi="Times New Roman"/>
          <w:color w:val="000000"/>
          <w:szCs w:val="20"/>
          <w:lang w:eastAsia="zh-CN"/>
        </w:rPr>
        <w:t xml:space="preserve"> formanyomtatványon kell benyújtani az anyakönyvvezetőnél.</w:t>
      </w:r>
    </w:p>
    <w:p w14:paraId="026C8C7D" w14:textId="77777777" w:rsidR="00F71F1F" w:rsidRPr="00EF6909" w:rsidRDefault="00F71F1F" w:rsidP="00F71F1F">
      <w:pPr>
        <w:pStyle w:val="Szvegtrzs"/>
        <w:spacing w:before="120" w:after="120"/>
        <w:rPr>
          <w:b/>
          <w:bCs/>
          <w:szCs w:val="24"/>
        </w:rPr>
      </w:pPr>
      <w:r>
        <w:rPr>
          <w:b/>
          <w:bCs/>
        </w:rPr>
        <w:t>(2)</w:t>
      </w:r>
      <w:r>
        <w:t xml:space="preserve"> </w:t>
      </w:r>
      <w:r w:rsidRPr="00EF6909">
        <w:t>A hivatalos helyiségben, vagy hivatali munkaidőben történő anyakönyvi esemény engedélyezése esetén az At</w:t>
      </w:r>
      <w:r w:rsidR="00F80DF5">
        <w:t>v</w:t>
      </w:r>
      <w:r w:rsidRPr="00EF6909">
        <w:t>. vonatkozó rendelkezése</w:t>
      </w:r>
      <w:r w:rsidR="00F80DF5">
        <w:t>i</w:t>
      </w:r>
      <w:r w:rsidRPr="00EF6909">
        <w:t xml:space="preserve"> az irányadó</w:t>
      </w:r>
      <w:r w:rsidR="00F80DF5">
        <w:t>k</w:t>
      </w:r>
      <w:r w:rsidRPr="00EF6909">
        <w:t xml:space="preserve">. Hivatali helyiségen kívüli </w:t>
      </w:r>
      <w:r w:rsidRPr="00CC7565">
        <w:t xml:space="preserve">anyakönyvi esemény, továbbá elutasítás esetén a jegyző a </w:t>
      </w:r>
      <w:r w:rsidR="00250A54" w:rsidRPr="00CC7565">
        <w:t xml:space="preserve">mindenkor hatályos </w:t>
      </w:r>
      <w:r w:rsidRPr="00CC7565">
        <w:t xml:space="preserve">közigazgatási </w:t>
      </w:r>
      <w:r w:rsidR="00250A54" w:rsidRPr="00CC7565">
        <w:t>hatósági eljárás</w:t>
      </w:r>
      <w:r w:rsidR="00CC7565">
        <w:t xml:space="preserve"> szabályai</w:t>
      </w:r>
      <w:r w:rsidR="00250A54" w:rsidRPr="00CC7565">
        <w:t>ról rendelkező jogszabályok</w:t>
      </w:r>
      <w:r w:rsidRPr="00CC7565">
        <w:t xml:space="preserve"> vonatkozó rendelkezései szerint jár el.</w:t>
      </w:r>
    </w:p>
    <w:p w14:paraId="195654DB" w14:textId="77777777" w:rsidR="00F71F1F" w:rsidRDefault="00F71F1F" w:rsidP="00F71F1F">
      <w:pPr>
        <w:pStyle w:val="Szvegtrzs"/>
      </w:pPr>
    </w:p>
    <w:p w14:paraId="200206F1" w14:textId="77777777" w:rsidR="00F71F1F" w:rsidRDefault="00F71F1F" w:rsidP="001F6235">
      <w:pPr>
        <w:pStyle w:val="Szvegtrzs"/>
        <w:numPr>
          <w:ilvl w:val="0"/>
          <w:numId w:val="9"/>
        </w:numPr>
        <w:jc w:val="center"/>
        <w:rPr>
          <w:b/>
          <w:bCs/>
          <w:i/>
          <w:iCs/>
        </w:rPr>
      </w:pPr>
      <w:r>
        <w:rPr>
          <w:b/>
          <w:bCs/>
          <w:i/>
          <w:iCs/>
        </w:rPr>
        <w:t>Többletszolgáltatás díja</w:t>
      </w:r>
    </w:p>
    <w:p w14:paraId="08D10A92" w14:textId="77777777" w:rsidR="001F6235" w:rsidRDefault="001F6235" w:rsidP="001F6235">
      <w:pPr>
        <w:pStyle w:val="Szvegtrzs"/>
        <w:ind w:left="720"/>
        <w:rPr>
          <w:b/>
          <w:bCs/>
          <w:i/>
          <w:iCs/>
        </w:rPr>
      </w:pPr>
    </w:p>
    <w:p w14:paraId="568F2D4C" w14:textId="77777777" w:rsidR="00F71F1F" w:rsidRPr="006D6E18" w:rsidRDefault="00244715" w:rsidP="00A8235A">
      <w:pPr>
        <w:pStyle w:val="Szvegtrzs"/>
        <w:rPr>
          <w:szCs w:val="24"/>
        </w:rPr>
      </w:pPr>
      <w:r>
        <w:rPr>
          <w:b/>
          <w:bCs/>
        </w:rPr>
        <w:lastRenderedPageBreak/>
        <w:t>4.§</w:t>
      </w:r>
      <w:r w:rsidR="00A8235A">
        <w:rPr>
          <w:b/>
          <w:bCs/>
        </w:rPr>
        <w:t xml:space="preserve"> </w:t>
      </w:r>
      <w:r>
        <w:rPr>
          <w:b/>
          <w:bCs/>
          <w:szCs w:val="24"/>
        </w:rPr>
        <w:t xml:space="preserve">(1) </w:t>
      </w:r>
      <w:r w:rsidR="00F71F1F" w:rsidRPr="006D6E18">
        <w:rPr>
          <w:szCs w:val="24"/>
        </w:rPr>
        <w:t>A jegyző által előzetesen engedélyezett,</w:t>
      </w:r>
    </w:p>
    <w:p w14:paraId="4DC9A788" w14:textId="77777777" w:rsidR="00F71F1F" w:rsidRPr="006D6E18" w:rsidRDefault="00F71F1F" w:rsidP="00244715">
      <w:pPr>
        <w:pStyle w:val="Listaszerbekezds"/>
        <w:numPr>
          <w:ilvl w:val="0"/>
          <w:numId w:val="8"/>
        </w:numPr>
        <w:ind w:left="0" w:firstLine="0"/>
        <w:contextualSpacing/>
        <w:jc w:val="both"/>
        <w:rPr>
          <w:sz w:val="24"/>
          <w:szCs w:val="24"/>
        </w:rPr>
      </w:pPr>
      <w:r w:rsidRPr="006D6E18">
        <w:rPr>
          <w:sz w:val="24"/>
          <w:szCs w:val="24"/>
        </w:rPr>
        <w:t xml:space="preserve">a hivatali helyiségen, vagy </w:t>
      </w:r>
    </w:p>
    <w:p w14:paraId="4C2CEDF6" w14:textId="77777777" w:rsidR="00F71F1F" w:rsidRPr="006D6E18" w:rsidRDefault="00F71F1F" w:rsidP="00244715">
      <w:pPr>
        <w:pStyle w:val="Listaszerbekezds"/>
        <w:numPr>
          <w:ilvl w:val="0"/>
          <w:numId w:val="8"/>
        </w:numPr>
        <w:ind w:left="0" w:firstLine="0"/>
        <w:contextualSpacing/>
        <w:jc w:val="both"/>
        <w:rPr>
          <w:sz w:val="24"/>
          <w:szCs w:val="24"/>
        </w:rPr>
      </w:pPr>
      <w:r w:rsidRPr="006D6E18">
        <w:rPr>
          <w:sz w:val="24"/>
          <w:szCs w:val="24"/>
        </w:rPr>
        <w:t xml:space="preserve">az anyakönyvvezető hivatali munkaidején kívül, vagy </w:t>
      </w:r>
    </w:p>
    <w:p w14:paraId="72B1E33C" w14:textId="77777777" w:rsidR="00F71F1F" w:rsidRPr="006D6E18" w:rsidRDefault="00F71F1F" w:rsidP="00244715">
      <w:pPr>
        <w:pStyle w:val="Listaszerbekezds"/>
        <w:numPr>
          <w:ilvl w:val="0"/>
          <w:numId w:val="8"/>
        </w:numPr>
        <w:ind w:left="0" w:firstLine="0"/>
        <w:contextualSpacing/>
        <w:jc w:val="both"/>
        <w:rPr>
          <w:sz w:val="24"/>
          <w:szCs w:val="24"/>
        </w:rPr>
      </w:pPr>
      <w:r w:rsidRPr="006D6E18">
        <w:rPr>
          <w:sz w:val="24"/>
          <w:szCs w:val="24"/>
        </w:rPr>
        <w:t xml:space="preserve">a hivatali helyiségen és az anyakönyvvezető hivatali munkaidején kívül </w:t>
      </w:r>
    </w:p>
    <w:p w14:paraId="2D677214" w14:textId="77777777" w:rsidR="00F71F1F" w:rsidRDefault="00F71F1F" w:rsidP="00244715">
      <w:pPr>
        <w:jc w:val="both"/>
      </w:pPr>
      <w:r w:rsidRPr="0015085B">
        <w:t>t</w:t>
      </w:r>
      <w:r w:rsidR="00244715" w:rsidRPr="0015085B">
        <w:t xml:space="preserve">örténő anyakönyvi eseményekért </w:t>
      </w:r>
      <w:r w:rsidRPr="0015085B">
        <w:t xml:space="preserve">a szolgáltatást igénybevevők az e rendelet </w:t>
      </w:r>
      <w:r w:rsidR="00B16276" w:rsidRPr="0015085B">
        <w:t>2</w:t>
      </w:r>
      <w:r w:rsidR="0015085B">
        <w:t>.</w:t>
      </w:r>
      <w:r w:rsidRPr="00B16276">
        <w:t xml:space="preserve"> mellékletében meghatározott díjat kötelesek fizetni. </w:t>
      </w:r>
    </w:p>
    <w:p w14:paraId="749037B6" w14:textId="77777777" w:rsidR="00F71F1F" w:rsidRPr="00EF6909" w:rsidRDefault="00F71F1F" w:rsidP="00F71F1F">
      <w:pPr>
        <w:pStyle w:val="Listaszerbekezds"/>
        <w:ind w:left="0"/>
        <w:jc w:val="both"/>
        <w:rPr>
          <w:color w:val="000000"/>
          <w:sz w:val="24"/>
          <w:szCs w:val="24"/>
          <w:lang w:eastAsia="x-none"/>
        </w:rPr>
      </w:pPr>
      <w:r w:rsidRPr="007E1534">
        <w:rPr>
          <w:b/>
          <w:bCs/>
          <w:sz w:val="24"/>
          <w:szCs w:val="24"/>
        </w:rPr>
        <w:t>(2</w:t>
      </w:r>
      <w:r w:rsidRPr="00EF6909">
        <w:rPr>
          <w:b/>
          <w:bCs/>
          <w:sz w:val="24"/>
          <w:szCs w:val="24"/>
        </w:rPr>
        <w:t>)</w:t>
      </w:r>
      <w:r w:rsidRPr="00EF6909">
        <w:rPr>
          <w:sz w:val="24"/>
          <w:szCs w:val="24"/>
        </w:rPr>
        <w:t xml:space="preserve"> </w:t>
      </w:r>
      <w:r w:rsidRPr="00EF6909">
        <w:rPr>
          <w:color w:val="000000"/>
          <w:sz w:val="24"/>
          <w:szCs w:val="24"/>
          <w:lang w:eastAsia="x-none"/>
        </w:rPr>
        <w:t>Ha a hivatalos helyiségen kívüli anyakönyvi eseményre rendkívüli körülmény</w:t>
      </w:r>
      <w:r w:rsidR="00244715">
        <w:rPr>
          <w:color w:val="000000"/>
          <w:sz w:val="24"/>
          <w:szCs w:val="24"/>
          <w:lang w:eastAsia="x-none"/>
        </w:rPr>
        <w:t>, vagy közeli halállal fenyegető állapot</w:t>
      </w:r>
      <w:r w:rsidRPr="00EF6909">
        <w:rPr>
          <w:color w:val="000000"/>
          <w:sz w:val="24"/>
          <w:szCs w:val="24"/>
          <w:lang w:eastAsia="x-none"/>
        </w:rPr>
        <w:t xml:space="preserve"> miatt kerül sor, az anyakönyvi esemény díjmentes.</w:t>
      </w:r>
    </w:p>
    <w:p w14:paraId="5BB64823" w14:textId="77777777" w:rsidR="00F71F1F" w:rsidRPr="00A31E86" w:rsidRDefault="00F71F1F" w:rsidP="00F71F1F">
      <w:pPr>
        <w:pStyle w:val="Listaszerbekezds"/>
        <w:ind w:left="0"/>
        <w:jc w:val="both"/>
        <w:rPr>
          <w:sz w:val="24"/>
          <w:szCs w:val="24"/>
        </w:rPr>
      </w:pPr>
      <w:r w:rsidRPr="00EF6909">
        <w:rPr>
          <w:b/>
          <w:bCs/>
          <w:sz w:val="24"/>
          <w:szCs w:val="24"/>
        </w:rPr>
        <w:t>(3)</w:t>
      </w:r>
      <w:r w:rsidR="00B80A96">
        <w:rPr>
          <w:rStyle w:val="Lbjegyzet-hivatkozs"/>
          <w:b/>
          <w:bCs/>
          <w:sz w:val="24"/>
          <w:szCs w:val="24"/>
        </w:rPr>
        <w:footnoteReference w:id="1"/>
      </w:r>
      <w:r w:rsidR="00B80A96">
        <w:rPr>
          <w:b/>
          <w:bCs/>
          <w:sz w:val="24"/>
          <w:szCs w:val="24"/>
        </w:rPr>
        <w:t xml:space="preserve"> </w:t>
      </w:r>
      <w:r w:rsidR="00B80A96" w:rsidRPr="00A31E86">
        <w:rPr>
          <w:rFonts w:eastAsiaTheme="minorHAnsi"/>
          <w:sz w:val="24"/>
          <w:szCs w:val="24"/>
        </w:rPr>
        <w:t>Az (1) bekezdés szerinti díjat legkés</w:t>
      </w:r>
      <w:r w:rsidR="00B80A96" w:rsidRPr="00A31E86">
        <w:rPr>
          <w:rFonts w:eastAsia="TimesNewRoman"/>
          <w:sz w:val="24"/>
          <w:szCs w:val="24"/>
        </w:rPr>
        <w:t>ő</w:t>
      </w:r>
      <w:r w:rsidR="00B80A96" w:rsidRPr="00A31E86">
        <w:rPr>
          <w:rFonts w:eastAsiaTheme="minorHAnsi"/>
          <w:sz w:val="24"/>
          <w:szCs w:val="24"/>
        </w:rPr>
        <w:t>bb az anyakönyvi eseményt megel</w:t>
      </w:r>
      <w:r w:rsidR="00B80A96" w:rsidRPr="00A31E86">
        <w:rPr>
          <w:rFonts w:eastAsia="TimesNewRoman"/>
          <w:sz w:val="24"/>
          <w:szCs w:val="24"/>
        </w:rPr>
        <w:t>ő</w:t>
      </w:r>
      <w:r w:rsidR="00B80A96" w:rsidRPr="00A31E86">
        <w:rPr>
          <w:rFonts w:eastAsiaTheme="minorHAnsi"/>
          <w:sz w:val="24"/>
          <w:szCs w:val="24"/>
        </w:rPr>
        <w:t>z</w:t>
      </w:r>
      <w:r w:rsidR="00B80A96" w:rsidRPr="00A31E86">
        <w:rPr>
          <w:rFonts w:eastAsia="TimesNewRoman"/>
          <w:sz w:val="24"/>
          <w:szCs w:val="24"/>
        </w:rPr>
        <w:t xml:space="preserve">ő 7. </w:t>
      </w:r>
      <w:r w:rsidR="00B80A96" w:rsidRPr="00A31E86">
        <w:rPr>
          <w:rFonts w:eastAsiaTheme="minorHAnsi"/>
          <w:sz w:val="24"/>
          <w:szCs w:val="24"/>
        </w:rPr>
        <w:t>munkanapig a Polgármesteri Hivatal házipénztárában vagy átutalás útján kell befizetni. A díj megfizetését az err</w:t>
      </w:r>
      <w:r w:rsidR="00B80A96" w:rsidRPr="00A31E86">
        <w:rPr>
          <w:rFonts w:eastAsia="TimesNewRoman"/>
          <w:sz w:val="24"/>
          <w:szCs w:val="24"/>
        </w:rPr>
        <w:t>ő</w:t>
      </w:r>
      <w:r w:rsidR="00B80A96" w:rsidRPr="00A31E86">
        <w:rPr>
          <w:rFonts w:eastAsiaTheme="minorHAnsi"/>
          <w:sz w:val="24"/>
          <w:szCs w:val="24"/>
        </w:rPr>
        <w:t>l szóló bizonylat bemutatásával kell az anyakönyvvezet</w:t>
      </w:r>
      <w:r w:rsidR="00B80A96" w:rsidRPr="00A31E86">
        <w:rPr>
          <w:rFonts w:eastAsia="TimesNewRoman"/>
          <w:sz w:val="24"/>
          <w:szCs w:val="24"/>
        </w:rPr>
        <w:t xml:space="preserve">ő </w:t>
      </w:r>
      <w:r w:rsidR="00B80A96" w:rsidRPr="00A31E86">
        <w:rPr>
          <w:rFonts w:eastAsiaTheme="minorHAnsi"/>
          <w:sz w:val="24"/>
          <w:szCs w:val="24"/>
        </w:rPr>
        <w:t>felé igazolni.</w:t>
      </w:r>
    </w:p>
    <w:p w14:paraId="7AFA4CD7" w14:textId="77777777" w:rsidR="00F71F1F" w:rsidRDefault="00F71F1F" w:rsidP="00244715">
      <w:pPr>
        <w:pStyle w:val="Listaszerbekezds"/>
        <w:ind w:left="0"/>
        <w:jc w:val="both"/>
        <w:rPr>
          <w:sz w:val="24"/>
          <w:szCs w:val="24"/>
        </w:rPr>
      </w:pPr>
      <w:r w:rsidRPr="007E1534">
        <w:rPr>
          <w:b/>
          <w:bCs/>
          <w:sz w:val="24"/>
          <w:szCs w:val="24"/>
        </w:rPr>
        <w:t>(4)</w:t>
      </w:r>
      <w:r w:rsidRPr="007E1534">
        <w:rPr>
          <w:sz w:val="24"/>
          <w:szCs w:val="24"/>
        </w:rPr>
        <w:t xml:space="preserve"> A 4. § (2) bekezdésben meghatározott rendkívüli körülménynek minősül különösen, ha valamelyik fél mozgáskorlátozottsága, egészségi állapota, kora miatt különös erőfeszítés lenne számára a hivatali helyiségben tö</w:t>
      </w:r>
      <w:r w:rsidR="00244715">
        <w:rPr>
          <w:sz w:val="24"/>
          <w:szCs w:val="24"/>
        </w:rPr>
        <w:t>rténő megjelenés. E körülmény fennállását és a közeli halállal fenyegető állapotot az igénybevevők kérelmükben megjelölni és igazolni kötelesek.</w:t>
      </w:r>
    </w:p>
    <w:p w14:paraId="6F62C40C" w14:textId="77777777" w:rsidR="00F71F1F" w:rsidRPr="0094619D" w:rsidRDefault="00244715" w:rsidP="00A8235A">
      <w:pPr>
        <w:pStyle w:val="Listaszerbekezds"/>
        <w:ind w:left="0"/>
        <w:jc w:val="both"/>
        <w:rPr>
          <w:sz w:val="24"/>
          <w:szCs w:val="24"/>
        </w:rPr>
      </w:pPr>
      <w:r w:rsidRPr="00244715">
        <w:rPr>
          <w:b/>
          <w:sz w:val="24"/>
          <w:szCs w:val="24"/>
        </w:rPr>
        <w:t>5.§</w:t>
      </w:r>
      <w:r w:rsidR="00A8235A">
        <w:rPr>
          <w:b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(1)</w:t>
      </w:r>
      <w:r w:rsidR="00F71F1F" w:rsidRPr="0094619D">
        <w:rPr>
          <w:sz w:val="24"/>
          <w:szCs w:val="24"/>
        </w:rPr>
        <w:t xml:space="preserve"> Az anyakönyvvezető díjazása – választása szerint - jelen rendelet </w:t>
      </w:r>
      <w:r w:rsidR="00250A54">
        <w:rPr>
          <w:sz w:val="24"/>
          <w:szCs w:val="24"/>
        </w:rPr>
        <w:t>2</w:t>
      </w:r>
      <w:r w:rsidR="0015085B">
        <w:rPr>
          <w:sz w:val="24"/>
          <w:szCs w:val="24"/>
        </w:rPr>
        <w:t xml:space="preserve">. </w:t>
      </w:r>
      <w:r w:rsidR="00F71F1F" w:rsidRPr="0094619D">
        <w:rPr>
          <w:sz w:val="24"/>
          <w:szCs w:val="24"/>
        </w:rPr>
        <w:t>melléklete alapján történik.</w:t>
      </w:r>
    </w:p>
    <w:p w14:paraId="3B07E896" w14:textId="77777777" w:rsidR="00F71F1F" w:rsidRDefault="00F71F1F" w:rsidP="00F71F1F">
      <w:pPr>
        <w:jc w:val="both"/>
        <w:rPr>
          <w:b/>
          <w:bCs/>
          <w:iCs/>
        </w:rPr>
      </w:pPr>
    </w:p>
    <w:p w14:paraId="39728F72" w14:textId="77777777" w:rsidR="00F71F1F" w:rsidRDefault="00F71F1F" w:rsidP="001F6235">
      <w:pPr>
        <w:pStyle w:val="Szvegtrzs"/>
        <w:numPr>
          <w:ilvl w:val="0"/>
          <w:numId w:val="9"/>
        </w:numPr>
        <w:jc w:val="center"/>
        <w:rPr>
          <w:b/>
          <w:bCs/>
          <w:i/>
          <w:iCs/>
        </w:rPr>
      </w:pPr>
      <w:r w:rsidRPr="005F0948">
        <w:rPr>
          <w:b/>
          <w:bCs/>
          <w:i/>
          <w:iCs/>
        </w:rPr>
        <w:t>Hatályba léptetés</w:t>
      </w:r>
    </w:p>
    <w:p w14:paraId="7AF5D0CB" w14:textId="77777777" w:rsidR="001F6235" w:rsidRPr="005F0948" w:rsidRDefault="001F6235" w:rsidP="001F6235">
      <w:pPr>
        <w:pStyle w:val="Szvegtrzs"/>
        <w:ind w:left="720"/>
        <w:rPr>
          <w:b/>
          <w:bCs/>
          <w:i/>
          <w:iCs/>
        </w:rPr>
      </w:pPr>
    </w:p>
    <w:p w14:paraId="4357E76B" w14:textId="77777777" w:rsidR="00F71F1F" w:rsidRDefault="00244715" w:rsidP="00A8235A">
      <w:r>
        <w:rPr>
          <w:b/>
        </w:rPr>
        <w:t>6.§</w:t>
      </w:r>
      <w:r w:rsidR="00A8235A">
        <w:rPr>
          <w:b/>
        </w:rPr>
        <w:t xml:space="preserve"> </w:t>
      </w:r>
      <w:r w:rsidR="00F71F1F" w:rsidRPr="00244715">
        <w:rPr>
          <w:b/>
        </w:rPr>
        <w:t>(1)</w:t>
      </w:r>
      <w:r w:rsidR="00F71F1F">
        <w:t xml:space="preserve"> Ez a rendelet 2017. július 1. napján lép hatályba.</w:t>
      </w:r>
    </w:p>
    <w:p w14:paraId="1E55CE76" w14:textId="77777777" w:rsidR="00F71F1F" w:rsidRDefault="00244715" w:rsidP="00F71F1F">
      <w:pPr>
        <w:jc w:val="both"/>
      </w:pPr>
      <w:r>
        <w:rPr>
          <w:b/>
        </w:rPr>
        <w:t>(2)</w:t>
      </w:r>
      <w:r w:rsidR="00F71F1F">
        <w:rPr>
          <w:b/>
        </w:rPr>
        <w:t xml:space="preserve"> </w:t>
      </w:r>
      <w:r w:rsidR="00F71F1F">
        <w:t>E</w:t>
      </w:r>
      <w:r w:rsidR="00F71F1F" w:rsidRPr="007366A5">
        <w:t xml:space="preserve"> rendelet hatályba lépésével </w:t>
      </w:r>
      <w:r w:rsidR="00F71F1F">
        <w:t xml:space="preserve">egyidejűleg </w:t>
      </w:r>
      <w:r w:rsidR="00F71F1F" w:rsidRPr="007366A5">
        <w:t xml:space="preserve">hatályát veszti Szigethalom Város Önkormányzatának </w:t>
      </w:r>
      <w:r w:rsidR="00F71F1F" w:rsidRPr="00C90FDB">
        <w:rPr>
          <w:bCs/>
          <w:iCs/>
        </w:rPr>
        <w:t xml:space="preserve">a hivatali helyiségen kívüli és a hivatali munkaidőn kívül történő házasságkötés </w:t>
      </w:r>
      <w:r w:rsidR="00F71F1F" w:rsidRPr="00F71F1F">
        <w:rPr>
          <w:bCs/>
          <w:iCs/>
        </w:rPr>
        <w:t xml:space="preserve">engedélyezésének szabályairól és díjairól </w:t>
      </w:r>
      <w:r w:rsidR="00F71F1F" w:rsidRPr="007366A5">
        <w:t>szóló 1</w:t>
      </w:r>
      <w:r w:rsidR="00F71F1F">
        <w:t>3</w:t>
      </w:r>
      <w:r w:rsidR="00F71F1F" w:rsidRPr="007366A5">
        <w:t>/201</w:t>
      </w:r>
      <w:r w:rsidR="00F71F1F">
        <w:t>1. (V</w:t>
      </w:r>
      <w:r w:rsidR="00F71F1F" w:rsidRPr="007366A5">
        <w:t xml:space="preserve">. </w:t>
      </w:r>
      <w:r w:rsidR="00F71F1F">
        <w:t>25.</w:t>
      </w:r>
      <w:r w:rsidR="00F71F1F" w:rsidRPr="007366A5">
        <w:t>) rendelete.</w:t>
      </w:r>
    </w:p>
    <w:p w14:paraId="5CDE4F7F" w14:textId="77777777" w:rsidR="00F71F1F" w:rsidRDefault="00F71F1F" w:rsidP="00F71F1F">
      <w:pPr>
        <w:jc w:val="both"/>
      </w:pPr>
    </w:p>
    <w:p w14:paraId="579C91AE" w14:textId="77777777" w:rsidR="005F0948" w:rsidRDefault="005F0948" w:rsidP="001F6235">
      <w:pPr>
        <w:pStyle w:val="Szvegtrzs"/>
        <w:numPr>
          <w:ilvl w:val="0"/>
          <w:numId w:val="9"/>
        </w:numPr>
        <w:jc w:val="center"/>
        <w:rPr>
          <w:b/>
          <w:bCs/>
          <w:i/>
          <w:iCs/>
        </w:rPr>
      </w:pPr>
      <w:r w:rsidRPr="005F0948">
        <w:rPr>
          <w:b/>
          <w:bCs/>
          <w:i/>
          <w:iCs/>
        </w:rPr>
        <w:t>Rövidítés meghatározása</w:t>
      </w:r>
    </w:p>
    <w:p w14:paraId="2C8D922F" w14:textId="77777777" w:rsidR="001F6235" w:rsidRDefault="001F6235" w:rsidP="001F6235">
      <w:pPr>
        <w:pStyle w:val="Szvegtrzs"/>
        <w:ind w:left="720"/>
        <w:rPr>
          <w:b/>
          <w:bCs/>
          <w:i/>
          <w:iCs/>
        </w:rPr>
      </w:pPr>
    </w:p>
    <w:p w14:paraId="4E2DE3F9" w14:textId="77777777" w:rsidR="005F0948" w:rsidRDefault="00244715" w:rsidP="00A8235A">
      <w:pPr>
        <w:pStyle w:val="Szvegtrzs"/>
      </w:pPr>
      <w:r w:rsidRPr="00244715">
        <w:rPr>
          <w:b/>
          <w:bCs/>
          <w:iCs/>
        </w:rPr>
        <w:t>7.§</w:t>
      </w:r>
      <w:r w:rsidR="00A8235A">
        <w:rPr>
          <w:b/>
          <w:bCs/>
          <w:iCs/>
        </w:rPr>
        <w:t xml:space="preserve"> </w:t>
      </w:r>
      <w:r w:rsidR="005F0948">
        <w:rPr>
          <w:b/>
          <w:bCs/>
        </w:rPr>
        <w:t>(1)</w:t>
      </w:r>
      <w:r w:rsidR="005F0948">
        <w:t xml:space="preserve"> E rendelet rövidített elnevezése: házasságkötési rendelet.</w:t>
      </w:r>
    </w:p>
    <w:p w14:paraId="518FAB8F" w14:textId="77777777" w:rsidR="005F0948" w:rsidRDefault="005F0948" w:rsidP="005F0948">
      <w:pPr>
        <w:spacing w:before="120" w:after="120"/>
        <w:jc w:val="both"/>
      </w:pPr>
      <w:r>
        <w:rPr>
          <w:b/>
          <w:bCs/>
        </w:rPr>
        <w:t>(2)</w:t>
      </w:r>
      <w:r>
        <w:t xml:space="preserve"> Az (1) </w:t>
      </w:r>
      <w:r w:rsidR="00244715">
        <w:t>bekezdés szerinti elnevezés az Ö</w:t>
      </w:r>
      <w:r>
        <w:t>nkormányzat által alkotott más rendeletekben e rendeletre történő hivatkozáskor kötelezően alkalmazandó elnevezés.</w:t>
      </w:r>
    </w:p>
    <w:p w14:paraId="0FB58091" w14:textId="77777777" w:rsidR="00BE1681" w:rsidRDefault="00BE1681" w:rsidP="005F0948">
      <w:pPr>
        <w:jc w:val="both"/>
      </w:pPr>
    </w:p>
    <w:p w14:paraId="4111F891" w14:textId="77777777" w:rsidR="00BE1681" w:rsidRDefault="00BE1681" w:rsidP="005F0948">
      <w:pPr>
        <w:jc w:val="both"/>
      </w:pPr>
    </w:p>
    <w:p w14:paraId="6979ADDC" w14:textId="77777777" w:rsidR="00F71F1F" w:rsidRPr="00F71F1F" w:rsidRDefault="00F71F1F" w:rsidP="00F71F1F">
      <w:pPr>
        <w:pStyle w:val="Cmsor2"/>
        <w:rPr>
          <w:rFonts w:ascii="Times New Roman" w:hAnsi="Times New Roman" w:cs="Times New Roman"/>
          <w:b/>
          <w:bCs/>
          <w:i/>
          <w:color w:val="auto"/>
          <w:sz w:val="24"/>
        </w:rPr>
      </w:pPr>
      <w:r w:rsidRPr="00F71F1F">
        <w:rPr>
          <w:rFonts w:ascii="Times New Roman" w:hAnsi="Times New Roman" w:cs="Times New Roman"/>
          <w:i/>
          <w:color w:val="auto"/>
          <w:sz w:val="20"/>
        </w:rPr>
        <w:tab/>
      </w:r>
      <w:r w:rsidR="00BE1681">
        <w:rPr>
          <w:rFonts w:ascii="Times New Roman" w:hAnsi="Times New Roman" w:cs="Times New Roman"/>
          <w:i/>
          <w:color w:val="auto"/>
          <w:sz w:val="20"/>
        </w:rPr>
        <w:t xml:space="preserve"> </w:t>
      </w:r>
      <w:r w:rsidRPr="00F71F1F">
        <w:rPr>
          <w:rFonts w:ascii="Times New Roman" w:hAnsi="Times New Roman" w:cs="Times New Roman"/>
          <w:b/>
          <w:bCs/>
          <w:i/>
          <w:color w:val="auto"/>
          <w:sz w:val="24"/>
        </w:rPr>
        <w:t xml:space="preserve">Fáki László                                          </w:t>
      </w:r>
      <w:r w:rsidR="00BE1681">
        <w:rPr>
          <w:rFonts w:ascii="Times New Roman" w:hAnsi="Times New Roman" w:cs="Times New Roman"/>
          <w:b/>
          <w:bCs/>
          <w:i/>
          <w:color w:val="auto"/>
          <w:sz w:val="24"/>
        </w:rPr>
        <w:t xml:space="preserve">      </w:t>
      </w:r>
      <w:r w:rsidRPr="00F71F1F">
        <w:rPr>
          <w:rFonts w:ascii="Times New Roman" w:hAnsi="Times New Roman" w:cs="Times New Roman"/>
          <w:b/>
          <w:bCs/>
          <w:i/>
          <w:color w:val="auto"/>
          <w:sz w:val="24"/>
        </w:rPr>
        <w:t xml:space="preserve">      </w:t>
      </w:r>
      <w:r w:rsidR="00B35F4D">
        <w:rPr>
          <w:rFonts w:ascii="Times New Roman" w:hAnsi="Times New Roman" w:cs="Times New Roman"/>
          <w:b/>
          <w:bCs/>
          <w:i/>
          <w:color w:val="auto"/>
          <w:sz w:val="24"/>
        </w:rPr>
        <w:t xml:space="preserve">  </w:t>
      </w:r>
      <w:r w:rsidRPr="00F71F1F">
        <w:rPr>
          <w:rFonts w:ascii="Times New Roman" w:hAnsi="Times New Roman" w:cs="Times New Roman"/>
          <w:b/>
          <w:bCs/>
          <w:i/>
          <w:color w:val="auto"/>
          <w:sz w:val="24"/>
        </w:rPr>
        <w:t xml:space="preserve"> </w:t>
      </w:r>
      <w:r w:rsidR="00BE1681">
        <w:rPr>
          <w:rFonts w:ascii="Times New Roman" w:hAnsi="Times New Roman" w:cs="Times New Roman"/>
          <w:b/>
          <w:bCs/>
          <w:i/>
          <w:color w:val="auto"/>
          <w:sz w:val="24"/>
        </w:rPr>
        <w:t>d</w:t>
      </w:r>
      <w:r w:rsidRPr="00F71F1F">
        <w:rPr>
          <w:rFonts w:ascii="Times New Roman" w:hAnsi="Times New Roman" w:cs="Times New Roman"/>
          <w:b/>
          <w:bCs/>
          <w:i/>
          <w:color w:val="auto"/>
          <w:sz w:val="24"/>
        </w:rPr>
        <w:t xml:space="preserve">r. Stiebel Viktória </w:t>
      </w:r>
    </w:p>
    <w:p w14:paraId="7C0FD34B" w14:textId="77777777" w:rsidR="00F71F1F" w:rsidRDefault="00F71F1F" w:rsidP="00F71F1F">
      <w:pPr>
        <w:jc w:val="both"/>
        <w:rPr>
          <w:b/>
          <w:i/>
        </w:rPr>
      </w:pPr>
      <w:r>
        <w:rPr>
          <w:b/>
          <w:i/>
        </w:rPr>
        <w:tab/>
        <w:t xml:space="preserve"> polgármester                                                                   jegyző</w:t>
      </w:r>
    </w:p>
    <w:p w14:paraId="0629E68D" w14:textId="77777777" w:rsidR="00F71F1F" w:rsidRDefault="00F71F1F" w:rsidP="00F71F1F">
      <w:pPr>
        <w:ind w:firstLine="708"/>
        <w:jc w:val="both"/>
        <w:rPr>
          <w:b/>
          <w:i/>
        </w:rPr>
      </w:pPr>
    </w:p>
    <w:p w14:paraId="107E5DE8" w14:textId="77777777" w:rsidR="00F71F1F" w:rsidRDefault="00F71F1F" w:rsidP="00F71F1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center" w:pos="2520"/>
          <w:tab w:val="center" w:pos="6120"/>
        </w:tabs>
        <w:rPr>
          <w:b/>
          <w:bCs/>
        </w:rPr>
      </w:pPr>
      <w:r>
        <w:rPr>
          <w:b/>
          <w:bCs/>
        </w:rPr>
        <w:t>Záradék:</w:t>
      </w:r>
    </w:p>
    <w:p w14:paraId="5AE546FA" w14:textId="77777777" w:rsidR="00F71F1F" w:rsidRDefault="00F71F1F" w:rsidP="00F71F1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center" w:pos="2520"/>
          <w:tab w:val="center" w:pos="6120"/>
        </w:tabs>
        <w:rPr>
          <w:b/>
          <w:bCs/>
        </w:rPr>
      </w:pPr>
    </w:p>
    <w:p w14:paraId="28E0B96B" w14:textId="77777777" w:rsidR="00F71F1F" w:rsidRDefault="00F71F1F" w:rsidP="00F71F1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center" w:pos="2520"/>
          <w:tab w:val="center" w:pos="6120"/>
        </w:tabs>
        <w:jc w:val="both"/>
      </w:pPr>
      <w:r>
        <w:t xml:space="preserve">A </w:t>
      </w:r>
      <w:r w:rsidR="00BE1681">
        <w:rPr>
          <w:b/>
          <w:bCs/>
        </w:rPr>
        <w:t>12/2017.(VI.27.)</w:t>
      </w:r>
      <w:r>
        <w:t xml:space="preserve"> önkormányzati rendelet 2017. </w:t>
      </w:r>
      <w:r w:rsidR="00BE1681">
        <w:t xml:space="preserve">június </w:t>
      </w:r>
      <w:r w:rsidR="00F75DAF">
        <w:t>27</w:t>
      </w:r>
      <w:r>
        <w:t>-</w:t>
      </w:r>
      <w:r w:rsidR="00BE1681">
        <w:t>é</w:t>
      </w:r>
      <w:r>
        <w:t xml:space="preserve">n a Képviselő-testület és szervei Szervezeti és Működési Szabályzatáról szóló rendeletben meghatározott módon kihirdetésre került. </w:t>
      </w:r>
    </w:p>
    <w:p w14:paraId="5035F41E" w14:textId="77777777" w:rsidR="00F71F1F" w:rsidRDefault="00F71F1F" w:rsidP="00F71F1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center" w:pos="2520"/>
          <w:tab w:val="center" w:pos="6120"/>
        </w:tabs>
        <w:jc w:val="both"/>
      </w:pPr>
      <w:r>
        <w:tab/>
      </w:r>
    </w:p>
    <w:p w14:paraId="40E31038" w14:textId="77777777" w:rsidR="00F71F1F" w:rsidRDefault="00F71F1F" w:rsidP="00F71F1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center" w:pos="2520"/>
          <w:tab w:val="center" w:pos="6120"/>
        </w:tabs>
        <w:jc w:val="both"/>
        <w:rPr>
          <w:b/>
          <w:i/>
          <w:iCs/>
        </w:rPr>
      </w:pPr>
      <w:r>
        <w:tab/>
      </w:r>
      <w:r>
        <w:tab/>
      </w:r>
      <w:r>
        <w:tab/>
        <w:t xml:space="preserve"> </w:t>
      </w:r>
      <w:r>
        <w:rPr>
          <w:b/>
          <w:i/>
          <w:iCs/>
        </w:rPr>
        <w:t xml:space="preserve">dr. Stiebel Viktória </w:t>
      </w:r>
    </w:p>
    <w:p w14:paraId="61F20EB5" w14:textId="77777777" w:rsidR="00F71F1F" w:rsidRDefault="00F71F1F" w:rsidP="00F71F1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center" w:pos="2520"/>
          <w:tab w:val="center" w:pos="6120"/>
        </w:tabs>
        <w:jc w:val="both"/>
        <w:rPr>
          <w:i/>
          <w:iCs/>
        </w:rPr>
      </w:pP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  <w:t>jegyző</w:t>
      </w:r>
    </w:p>
    <w:p w14:paraId="1E2B11D8" w14:textId="77777777" w:rsidR="00F71F1F" w:rsidRDefault="00F71F1F" w:rsidP="00F71F1F">
      <w:pPr>
        <w:jc w:val="both"/>
      </w:pPr>
    </w:p>
    <w:p w14:paraId="75584802" w14:textId="77777777" w:rsidR="00BE1681" w:rsidRPr="00A31E86" w:rsidRDefault="005E5963" w:rsidP="00F71F1F">
      <w:pPr>
        <w:jc w:val="both"/>
        <w:rPr>
          <w:b/>
          <w:i/>
          <w:color w:val="auto"/>
        </w:rPr>
      </w:pPr>
      <w:r w:rsidRPr="00A31E86">
        <w:rPr>
          <w:b/>
          <w:i/>
          <w:color w:val="auto"/>
        </w:rPr>
        <w:t>Egységes szerkezetbe foglalás: 20</w:t>
      </w:r>
      <w:r w:rsidR="003075C2" w:rsidRPr="00A31E86">
        <w:rPr>
          <w:b/>
          <w:i/>
          <w:color w:val="auto"/>
        </w:rPr>
        <w:t>23</w:t>
      </w:r>
      <w:r w:rsidRPr="00A31E86">
        <w:rPr>
          <w:b/>
          <w:i/>
          <w:color w:val="auto"/>
        </w:rPr>
        <w:t xml:space="preserve">. </w:t>
      </w:r>
      <w:r w:rsidR="00B80A96" w:rsidRPr="00A31E86">
        <w:rPr>
          <w:b/>
          <w:i/>
          <w:color w:val="auto"/>
        </w:rPr>
        <w:t>október 20</w:t>
      </w:r>
      <w:r w:rsidRPr="00A31E86">
        <w:rPr>
          <w:b/>
          <w:i/>
          <w:color w:val="auto"/>
        </w:rPr>
        <w:t>.</w:t>
      </w:r>
    </w:p>
    <w:p w14:paraId="56CF6BF0" w14:textId="77777777" w:rsidR="00BE1681" w:rsidRDefault="00BE1681" w:rsidP="00F71F1F">
      <w:pPr>
        <w:jc w:val="both"/>
      </w:pPr>
    </w:p>
    <w:p w14:paraId="6E6CAFB9" w14:textId="77777777" w:rsidR="00BE1681" w:rsidRDefault="00BE1681" w:rsidP="00F71F1F">
      <w:pPr>
        <w:jc w:val="both"/>
      </w:pPr>
    </w:p>
    <w:p w14:paraId="5A9E4EBB" w14:textId="77777777" w:rsidR="00F71F1F" w:rsidRDefault="005E3CA2" w:rsidP="00F71F1F">
      <w:pPr>
        <w:numPr>
          <w:ilvl w:val="0"/>
          <w:numId w:val="7"/>
        </w:numPr>
        <w:ind w:left="426"/>
        <w:jc w:val="right"/>
        <w:rPr>
          <w:i/>
        </w:rPr>
      </w:pPr>
      <w:r>
        <w:rPr>
          <w:rStyle w:val="Lbjegyzet-hivatkozs"/>
          <w:i/>
        </w:rPr>
        <w:footnoteReference w:id="2"/>
      </w:r>
      <w:r w:rsidR="00F71F1F" w:rsidRPr="00C0485B">
        <w:rPr>
          <w:i/>
        </w:rPr>
        <w:t xml:space="preserve">melléklet a </w:t>
      </w:r>
      <w:r w:rsidR="00BE1681">
        <w:rPr>
          <w:i/>
        </w:rPr>
        <w:t>12</w:t>
      </w:r>
      <w:r w:rsidR="00F71F1F" w:rsidRPr="00C0485B">
        <w:rPr>
          <w:i/>
        </w:rPr>
        <w:t>/2017. (</w:t>
      </w:r>
      <w:r w:rsidR="00BE1681">
        <w:rPr>
          <w:i/>
        </w:rPr>
        <w:t>VI.27.)</w:t>
      </w:r>
      <w:r w:rsidR="00F71F1F" w:rsidRPr="00C0485B">
        <w:rPr>
          <w:i/>
        </w:rPr>
        <w:t xml:space="preserve"> önkormányzati rendelethez</w:t>
      </w:r>
    </w:p>
    <w:p w14:paraId="063F45F6" w14:textId="77777777" w:rsidR="00B80A96" w:rsidRPr="00C0485B" w:rsidRDefault="00B80A96" w:rsidP="00F71F1F">
      <w:pPr>
        <w:numPr>
          <w:ilvl w:val="0"/>
          <w:numId w:val="7"/>
        </w:numPr>
        <w:ind w:left="426"/>
        <w:jc w:val="right"/>
        <w:rPr>
          <w:i/>
        </w:rPr>
      </w:pPr>
    </w:p>
    <w:p w14:paraId="446BA2AB" w14:textId="77777777" w:rsidR="00B80A96" w:rsidRPr="00C91D15" w:rsidRDefault="00B80A96" w:rsidP="00B80A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6"/>
          <w:lang w:eastAsia="zh-CN"/>
        </w:rPr>
      </w:pPr>
      <w:r w:rsidRPr="00C91D15">
        <w:rPr>
          <w:sz w:val="36"/>
          <w:lang w:eastAsia="zh-CN"/>
        </w:rPr>
        <w:t>KÉRELEM</w:t>
      </w:r>
    </w:p>
    <w:p w14:paraId="704C4BB7" w14:textId="77777777" w:rsidR="00B80A96" w:rsidRPr="00C91D15" w:rsidRDefault="00B80A96" w:rsidP="00B80A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lang w:eastAsia="zh-CN"/>
        </w:rPr>
      </w:pPr>
      <w:r w:rsidRPr="00C91D15">
        <w:rPr>
          <w:sz w:val="32"/>
          <w:lang w:eastAsia="zh-CN"/>
        </w:rPr>
        <w:t>HÁZASSÁGKÖTÉS LÉTESÍTÉSE IRÁNTI SZÁNDÉK</w:t>
      </w:r>
    </w:p>
    <w:p w14:paraId="3A01A444" w14:textId="77777777" w:rsidR="00B80A96" w:rsidRPr="00C91D15" w:rsidRDefault="00B80A96" w:rsidP="00B80A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lang w:eastAsia="zh-CN"/>
        </w:rPr>
      </w:pPr>
      <w:r w:rsidRPr="00C91D15">
        <w:rPr>
          <w:sz w:val="32"/>
          <w:lang w:eastAsia="zh-CN"/>
        </w:rPr>
        <w:t>BEJELENTÉSÉHEZ</w:t>
      </w:r>
    </w:p>
    <w:p w14:paraId="6C07970C" w14:textId="77777777" w:rsidR="00B80A96" w:rsidRPr="00C91D15" w:rsidRDefault="00B80A96" w:rsidP="00B80A96">
      <w:pPr>
        <w:tabs>
          <w:tab w:val="left" w:pos="6840"/>
        </w:tabs>
        <w:rPr>
          <w:lang w:eastAsia="zh-CN"/>
        </w:rPr>
      </w:pPr>
      <w:r w:rsidRPr="00C91D15"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E37FC19" wp14:editId="04CF120B">
                <wp:simplePos x="0" y="0"/>
                <wp:positionH relativeFrom="column">
                  <wp:posOffset>4457700</wp:posOffset>
                </wp:positionH>
                <wp:positionV relativeFrom="paragraph">
                  <wp:posOffset>114300</wp:posOffset>
                </wp:positionV>
                <wp:extent cx="1371600" cy="632460"/>
                <wp:effectExtent l="0" t="0" r="19050" b="15240"/>
                <wp:wrapNone/>
                <wp:docPr id="2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632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FB14C5" w14:textId="77777777" w:rsidR="00B80A96" w:rsidRDefault="00B80A96" w:rsidP="00B80A96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14:paraId="44588549" w14:textId="77777777" w:rsidR="00B80A96" w:rsidRDefault="00B80A96" w:rsidP="00B80A96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Illetékmentes!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CFB346D" id="_x0000_t202" coordsize="21600,21600" o:spt="202" path="m,l,21600r21600,l21600,xe">
                <v:stroke joinstyle="miter"/>
                <v:path gradientshapeok="t" o:connecttype="rect"/>
              </v:shapetype>
              <v:shape id="Szövegdoboz 2" o:spid="_x0000_s1026" type="#_x0000_t202" style="position:absolute;margin-left:351pt;margin-top:9pt;width:108pt;height:49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">
                <v:textbox>
                  <w:txbxContent>
                    <w:p w:rsidR="00B80A96" w:rsidRDefault="00B80A96" w:rsidP="00B80A96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:rsidR="00B80A96" w:rsidRDefault="00B80A96" w:rsidP="00B80A96">
                      <w:pPr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Illetékmentes!</w:t>
                      </w:r>
                    </w:p>
                  </w:txbxContent>
                </v:textbox>
              </v:shape>
            </w:pict>
          </mc:Fallback>
        </mc:AlternateContent>
      </w:r>
      <w:r w:rsidRPr="00C91D15">
        <w:rPr>
          <w:lang w:eastAsia="zh-CN"/>
        </w:rPr>
        <w:tab/>
      </w:r>
    </w:p>
    <w:p w14:paraId="7A3A9919" w14:textId="77777777" w:rsidR="00B80A96" w:rsidRPr="00C91D15" w:rsidRDefault="00B80A96" w:rsidP="00B80A96">
      <w:pPr>
        <w:tabs>
          <w:tab w:val="left" w:pos="6840"/>
        </w:tabs>
        <w:rPr>
          <w:lang w:eastAsia="zh-CN"/>
        </w:rPr>
      </w:pPr>
      <w:r w:rsidRPr="00C91D15">
        <w:rPr>
          <w:lang w:eastAsia="zh-CN"/>
        </w:rPr>
        <w:t>Szigethal</w:t>
      </w:r>
      <w:r>
        <w:rPr>
          <w:lang w:eastAsia="zh-CN"/>
        </w:rPr>
        <w:t>mi Polgármesteri Hivatal</w:t>
      </w:r>
    </w:p>
    <w:p w14:paraId="35104A18" w14:textId="77777777" w:rsidR="00B80A96" w:rsidRPr="00C91D15" w:rsidRDefault="00B80A96" w:rsidP="00B80A96">
      <w:pPr>
        <w:keepNext/>
        <w:outlineLvl w:val="1"/>
        <w:rPr>
          <w:i/>
          <w:iCs/>
          <w:lang w:eastAsia="zh-CN"/>
        </w:rPr>
      </w:pPr>
      <w:r w:rsidRPr="00C91D15">
        <w:rPr>
          <w:i/>
          <w:iCs/>
          <w:lang w:eastAsia="zh-CN"/>
        </w:rPr>
        <w:t>Anyakönyvvezetője</w:t>
      </w:r>
    </w:p>
    <w:p w14:paraId="4CF757DB" w14:textId="77777777" w:rsidR="00B80A96" w:rsidRPr="00C91D15" w:rsidRDefault="00B80A96" w:rsidP="00B80A96">
      <w:pPr>
        <w:rPr>
          <w:lang w:eastAsia="zh-CN"/>
        </w:rPr>
      </w:pPr>
      <w:r w:rsidRPr="00C91D15">
        <w:rPr>
          <w:lang w:eastAsia="zh-CN"/>
        </w:rPr>
        <w:t>részére</w:t>
      </w:r>
    </w:p>
    <w:p w14:paraId="47F23DEE" w14:textId="77777777" w:rsidR="00B80A96" w:rsidRPr="00C91D15" w:rsidRDefault="00B80A96" w:rsidP="00B80A96">
      <w:pPr>
        <w:tabs>
          <w:tab w:val="left" w:pos="6840"/>
        </w:tabs>
        <w:rPr>
          <w:lang w:eastAsia="zh-CN"/>
        </w:rPr>
      </w:pPr>
    </w:p>
    <w:p w14:paraId="333EB757" w14:textId="77777777" w:rsidR="00B80A96" w:rsidRPr="00C91D15" w:rsidRDefault="00B80A96" w:rsidP="00B80A96">
      <w:pPr>
        <w:keepNext/>
        <w:tabs>
          <w:tab w:val="num" w:pos="0"/>
        </w:tabs>
        <w:ind w:left="432" w:hanging="432"/>
        <w:outlineLvl w:val="0"/>
        <w:rPr>
          <w:u w:val="single"/>
          <w:lang w:eastAsia="zh-CN"/>
        </w:rPr>
      </w:pPr>
      <w:r w:rsidRPr="00C91D15">
        <w:rPr>
          <w:u w:val="single"/>
          <w:lang w:eastAsia="zh-CN"/>
        </w:rPr>
        <w:t>Szigethalom</w:t>
      </w:r>
    </w:p>
    <w:p w14:paraId="080C6352" w14:textId="77777777" w:rsidR="00B80A96" w:rsidRPr="00C91D15" w:rsidRDefault="00B80A96" w:rsidP="00B80A96">
      <w:pPr>
        <w:tabs>
          <w:tab w:val="left" w:pos="6840"/>
        </w:tabs>
        <w:rPr>
          <w:lang w:eastAsia="zh-CN"/>
        </w:rPr>
      </w:pPr>
      <w:r w:rsidRPr="00C91D15">
        <w:rPr>
          <w:lang w:eastAsia="zh-CN"/>
        </w:rPr>
        <w:t>Kossuth L. u. 10.</w:t>
      </w:r>
    </w:p>
    <w:p w14:paraId="5E4AE4AE" w14:textId="77777777" w:rsidR="00B80A96" w:rsidRPr="00C91D15" w:rsidRDefault="00B80A96" w:rsidP="00B80A96">
      <w:pPr>
        <w:tabs>
          <w:tab w:val="left" w:pos="6840"/>
        </w:tabs>
        <w:rPr>
          <w:lang w:eastAsia="zh-CN"/>
        </w:rPr>
      </w:pPr>
      <w:r w:rsidRPr="00C91D15">
        <w:rPr>
          <w:lang w:eastAsia="zh-CN"/>
        </w:rPr>
        <w:t>2315</w:t>
      </w:r>
    </w:p>
    <w:p w14:paraId="7A33C146" w14:textId="77777777" w:rsidR="00B80A96" w:rsidRPr="00C91D15" w:rsidRDefault="00B80A96" w:rsidP="00B80A96">
      <w:pPr>
        <w:tabs>
          <w:tab w:val="left" w:pos="6840"/>
        </w:tabs>
      </w:pPr>
    </w:p>
    <w:p w14:paraId="2E8A8102" w14:textId="77777777" w:rsidR="00B80A96" w:rsidRPr="00C91D15" w:rsidRDefault="00B80A96" w:rsidP="00B80A96">
      <w:pPr>
        <w:tabs>
          <w:tab w:val="left" w:pos="6840"/>
        </w:tabs>
        <w:rPr>
          <w:lang w:eastAsia="zh-CN"/>
        </w:rPr>
      </w:pPr>
      <w:r w:rsidRPr="00C91D15">
        <w:rPr>
          <w:lang w:eastAsia="zh-CN"/>
        </w:rPr>
        <w:t>Alulírottak a mai napon bejelentjük házas</w:t>
      </w:r>
      <w:r>
        <w:rPr>
          <w:lang w:eastAsia="zh-CN"/>
        </w:rPr>
        <w:t xml:space="preserve">ságkötés </w:t>
      </w:r>
      <w:r w:rsidRPr="00C91D15">
        <w:rPr>
          <w:lang w:eastAsia="zh-CN"/>
        </w:rPr>
        <w:t>iránti szándékunkat az alábbiak szerint:</w:t>
      </w:r>
    </w:p>
    <w:p w14:paraId="1283F6D5" w14:textId="77777777" w:rsidR="00B80A96" w:rsidRPr="00C91D15" w:rsidRDefault="00B80A96" w:rsidP="00B80A96">
      <w:pPr>
        <w:tabs>
          <w:tab w:val="left" w:pos="6840"/>
        </w:tabs>
        <w:rPr>
          <w:lang w:eastAsia="zh-CN"/>
        </w:rPr>
      </w:pPr>
    </w:p>
    <w:p w14:paraId="6BA0F955" w14:textId="77777777" w:rsidR="00B80A96" w:rsidRPr="00C91D15" w:rsidRDefault="00B80A96" w:rsidP="00B80A96">
      <w:pPr>
        <w:tabs>
          <w:tab w:val="left" w:pos="6840"/>
        </w:tabs>
        <w:rPr>
          <w:b/>
          <w:bCs/>
          <w:lang w:eastAsia="zh-CN"/>
        </w:rPr>
      </w:pPr>
      <w:r w:rsidRPr="00C91D15">
        <w:rPr>
          <w:b/>
          <w:bCs/>
          <w:lang w:eastAsia="zh-CN"/>
        </w:rPr>
        <w:t>1. Házasságkötésünk időpontja:</w:t>
      </w:r>
    </w:p>
    <w:p w14:paraId="198A1550" w14:textId="77777777" w:rsidR="00B80A96" w:rsidRPr="00C91D15" w:rsidRDefault="00B80A96" w:rsidP="00B80A96">
      <w:pPr>
        <w:tabs>
          <w:tab w:val="left" w:pos="6840"/>
        </w:tabs>
        <w:rPr>
          <w:lang w:eastAsia="zh-CN"/>
        </w:rPr>
      </w:pPr>
      <w:r w:rsidRPr="00C91D15">
        <w:rPr>
          <w:lang w:eastAsia="zh-CN"/>
        </w:rPr>
        <w:t xml:space="preserve">- hivatali </w:t>
      </w:r>
      <w:r w:rsidRPr="00C91D15">
        <w:rPr>
          <w:i/>
          <w:iCs/>
          <w:lang w:eastAsia="zh-CN"/>
        </w:rPr>
        <w:t>munkaidőn belül</w:t>
      </w:r>
      <w:r w:rsidRPr="00C91D15">
        <w:rPr>
          <w:lang w:eastAsia="zh-CN"/>
        </w:rPr>
        <w:t xml:space="preserve"> (Hétfő: 7.30-18; Kedd, Szerda, Csütörtök: 7.30-16; Péntek: 7.30-12:00) </w:t>
      </w:r>
    </w:p>
    <w:p w14:paraId="61605309" w14:textId="77777777" w:rsidR="00B80A96" w:rsidRPr="00C91D15" w:rsidRDefault="00B80A96" w:rsidP="00B80A96">
      <w:pPr>
        <w:tabs>
          <w:tab w:val="left" w:pos="6840"/>
        </w:tabs>
        <w:rPr>
          <w:lang w:eastAsia="zh-CN"/>
        </w:rPr>
      </w:pPr>
      <w:r w:rsidRPr="00C91D15">
        <w:rPr>
          <w:lang w:eastAsia="zh-CN"/>
        </w:rPr>
        <w:t xml:space="preserve">- hivatali </w:t>
      </w:r>
      <w:r w:rsidRPr="00C91D15">
        <w:rPr>
          <w:i/>
          <w:iCs/>
          <w:lang w:eastAsia="zh-CN"/>
        </w:rPr>
        <w:t>munkaidőn túl</w:t>
      </w:r>
      <w:r w:rsidRPr="00C91D15">
        <w:rPr>
          <w:lang w:eastAsia="zh-CN"/>
        </w:rPr>
        <w:t xml:space="preserve">, illetve </w:t>
      </w:r>
      <w:r w:rsidRPr="00C91D15">
        <w:rPr>
          <w:i/>
          <w:iCs/>
          <w:lang w:eastAsia="zh-CN"/>
        </w:rPr>
        <w:t>szombaton</w:t>
      </w:r>
      <w:r w:rsidRPr="00C91D15">
        <w:rPr>
          <w:lang w:eastAsia="zh-CN"/>
        </w:rPr>
        <w:t xml:space="preserve"> történne</w:t>
      </w:r>
    </w:p>
    <w:p w14:paraId="475E6A38" w14:textId="77777777" w:rsidR="00B80A96" w:rsidRPr="00C91D15" w:rsidRDefault="00B80A96" w:rsidP="00B80A96">
      <w:pPr>
        <w:tabs>
          <w:tab w:val="left" w:pos="6840"/>
        </w:tabs>
        <w:rPr>
          <w:i/>
          <w:iCs/>
          <w:lang w:eastAsia="zh-CN"/>
        </w:rPr>
      </w:pPr>
      <w:r w:rsidRPr="00C91D15">
        <w:rPr>
          <w:i/>
          <w:iCs/>
          <w:lang w:eastAsia="zh-CN"/>
        </w:rPr>
        <w:t>/megfelelő rész aláhúzandó/</w:t>
      </w:r>
    </w:p>
    <w:p w14:paraId="0C1DBA0B" w14:textId="77777777" w:rsidR="00B80A96" w:rsidRPr="00C91D15" w:rsidRDefault="00B80A96" w:rsidP="00B80A96">
      <w:pPr>
        <w:tabs>
          <w:tab w:val="left" w:pos="6840"/>
        </w:tabs>
        <w:rPr>
          <w:lang w:eastAsia="zh-CN"/>
        </w:rPr>
      </w:pPr>
    </w:p>
    <w:p w14:paraId="6B76E759" w14:textId="77777777" w:rsidR="00B80A96" w:rsidRPr="003406F1" w:rsidRDefault="00B80A96" w:rsidP="00B80A96">
      <w:pPr>
        <w:tabs>
          <w:tab w:val="left" w:pos="6840"/>
        </w:tabs>
        <w:jc w:val="both"/>
        <w:rPr>
          <w:i/>
        </w:rPr>
      </w:pPr>
      <w:r w:rsidRPr="00250A54">
        <w:rPr>
          <w:i/>
        </w:rPr>
        <w:t>Nem köthető házasság az Atv. vonatkozó rendelkezéseiben meghatározottak szerint.</w:t>
      </w:r>
    </w:p>
    <w:p w14:paraId="4B9639BE" w14:textId="77777777" w:rsidR="00B80A96" w:rsidRPr="00C91D15" w:rsidRDefault="00B80A96" w:rsidP="00B80A96">
      <w:pPr>
        <w:tabs>
          <w:tab w:val="left" w:pos="6840"/>
        </w:tabs>
        <w:rPr>
          <w:lang w:eastAsia="zh-CN"/>
        </w:rPr>
      </w:pPr>
    </w:p>
    <w:p w14:paraId="5D3203F7" w14:textId="77777777" w:rsidR="00B80A96" w:rsidRPr="00C91D15" w:rsidRDefault="00B80A96" w:rsidP="00B80A96">
      <w:pPr>
        <w:tabs>
          <w:tab w:val="left" w:pos="6840"/>
        </w:tabs>
        <w:rPr>
          <w:b/>
          <w:bCs/>
          <w:lang w:eastAsia="zh-CN"/>
        </w:rPr>
      </w:pPr>
      <w:r w:rsidRPr="00C91D15">
        <w:rPr>
          <w:b/>
          <w:bCs/>
          <w:lang w:eastAsia="zh-CN"/>
        </w:rPr>
        <w:t>2. Házasságkötésünk helyszíne:</w:t>
      </w:r>
    </w:p>
    <w:p w14:paraId="62CF01AE" w14:textId="77777777" w:rsidR="00B80A96" w:rsidRPr="00C91D15" w:rsidRDefault="00B80A96" w:rsidP="00B80A96">
      <w:pPr>
        <w:tabs>
          <w:tab w:val="left" w:pos="6840"/>
        </w:tabs>
        <w:rPr>
          <w:lang w:eastAsia="zh-CN"/>
        </w:rPr>
      </w:pPr>
      <w:r w:rsidRPr="00C91D15">
        <w:rPr>
          <w:lang w:eastAsia="zh-CN"/>
        </w:rPr>
        <w:t>- a hivatal házasságkötő terme</w:t>
      </w:r>
    </w:p>
    <w:p w14:paraId="3A806014" w14:textId="77777777" w:rsidR="00B80A96" w:rsidRPr="00C91D15" w:rsidRDefault="00B80A96" w:rsidP="00B80A96">
      <w:pPr>
        <w:tabs>
          <w:tab w:val="left" w:pos="6840"/>
        </w:tabs>
        <w:rPr>
          <w:lang w:eastAsia="zh-CN"/>
        </w:rPr>
      </w:pPr>
      <w:r w:rsidRPr="00C91D15">
        <w:rPr>
          <w:lang w:eastAsia="zh-CN"/>
        </w:rPr>
        <w:t>- a hivatal házasságkötő termén kívüli helyszín</w:t>
      </w:r>
    </w:p>
    <w:p w14:paraId="69F2C05F" w14:textId="77777777" w:rsidR="00B80A96" w:rsidRPr="00C91D15" w:rsidRDefault="00B80A96" w:rsidP="00B80A96">
      <w:pPr>
        <w:tabs>
          <w:tab w:val="left" w:pos="6840"/>
        </w:tabs>
        <w:rPr>
          <w:i/>
          <w:iCs/>
          <w:lang w:eastAsia="zh-CN"/>
        </w:rPr>
      </w:pPr>
      <w:r w:rsidRPr="00C91D15">
        <w:rPr>
          <w:i/>
          <w:iCs/>
          <w:lang w:eastAsia="zh-CN"/>
        </w:rPr>
        <w:t>/megfelelő rész aláhúzandó/</w:t>
      </w:r>
    </w:p>
    <w:p w14:paraId="20CAE5F0" w14:textId="77777777" w:rsidR="00B80A96" w:rsidRPr="00C91D15" w:rsidRDefault="00B80A96" w:rsidP="00B80A96">
      <w:pPr>
        <w:tabs>
          <w:tab w:val="left" w:pos="6840"/>
        </w:tabs>
        <w:rPr>
          <w:lang w:eastAsia="zh-CN"/>
        </w:rPr>
      </w:pPr>
    </w:p>
    <w:p w14:paraId="22E3F178" w14:textId="77777777" w:rsidR="00B80A96" w:rsidRPr="00C91D15" w:rsidRDefault="00B80A96" w:rsidP="00B80A96">
      <w:pPr>
        <w:tabs>
          <w:tab w:val="right" w:leader="underscore" w:pos="9000"/>
        </w:tabs>
        <w:jc w:val="both"/>
        <w:rPr>
          <w:b/>
          <w:bCs/>
          <w:lang w:eastAsia="zh-CN"/>
        </w:rPr>
      </w:pPr>
      <w:r w:rsidRPr="00C91D15">
        <w:rPr>
          <w:b/>
          <w:bCs/>
          <w:lang w:eastAsia="zh-CN"/>
        </w:rPr>
        <w:t>3. Házasságkötés a hivatal házasságkötő termén kívüli helyszínen</w:t>
      </w:r>
    </w:p>
    <w:p w14:paraId="1DB354CC" w14:textId="77777777" w:rsidR="00B80A96" w:rsidRPr="00C91D15" w:rsidRDefault="00B80A96" w:rsidP="00B80A96">
      <w:pPr>
        <w:tabs>
          <w:tab w:val="right" w:leader="underscore" w:pos="9000"/>
        </w:tabs>
        <w:jc w:val="both"/>
        <w:rPr>
          <w:lang w:eastAsia="zh-CN"/>
        </w:rPr>
      </w:pPr>
      <w:r>
        <w:rPr>
          <w:lang w:eastAsia="zh-CN"/>
        </w:rPr>
        <w:t xml:space="preserve">Házasságkötésünk </w:t>
      </w:r>
      <w:r w:rsidRPr="00C91D15">
        <w:rPr>
          <w:lang w:eastAsia="zh-CN"/>
        </w:rPr>
        <w:t xml:space="preserve">létesítési helyszíne a hivatal házasságkötő termén </w:t>
      </w:r>
      <w:r w:rsidRPr="00C91D15">
        <w:rPr>
          <w:u w:val="single"/>
          <w:lang w:eastAsia="zh-CN"/>
        </w:rPr>
        <w:t>kívüli helyszín</w:t>
      </w:r>
      <w:r w:rsidRPr="00C91D15">
        <w:rPr>
          <w:lang w:eastAsia="zh-CN"/>
        </w:rPr>
        <w:t>, a következő címen:</w:t>
      </w:r>
    </w:p>
    <w:p w14:paraId="03C8E58A" w14:textId="77777777" w:rsidR="00B80A96" w:rsidRPr="00C91D15" w:rsidRDefault="00B80A96" w:rsidP="00B80A96">
      <w:pPr>
        <w:tabs>
          <w:tab w:val="right" w:leader="underscore" w:pos="9000"/>
        </w:tabs>
      </w:pPr>
      <w:r w:rsidRPr="00C91D15">
        <w:tab/>
      </w:r>
    </w:p>
    <w:p w14:paraId="4D1A80ED" w14:textId="77777777" w:rsidR="00B80A96" w:rsidRPr="00C91D15" w:rsidRDefault="00B80A96" w:rsidP="00B80A96">
      <w:pPr>
        <w:tabs>
          <w:tab w:val="right" w:leader="underscore" w:pos="9000"/>
        </w:tabs>
        <w:rPr>
          <w:lang w:eastAsia="zh-CN"/>
        </w:rPr>
      </w:pPr>
    </w:p>
    <w:p w14:paraId="0CD0DADE" w14:textId="77777777" w:rsidR="00B80A96" w:rsidRPr="00C91D15" w:rsidRDefault="00B80A96" w:rsidP="00B80A96">
      <w:pPr>
        <w:tabs>
          <w:tab w:val="right" w:leader="underscore" w:pos="9000"/>
        </w:tabs>
        <w:jc w:val="both"/>
        <w:rPr>
          <w:lang w:eastAsia="zh-CN"/>
        </w:rPr>
      </w:pPr>
      <w:r w:rsidRPr="00C91D15">
        <w:rPr>
          <w:lang w:eastAsia="zh-CN"/>
        </w:rPr>
        <w:t xml:space="preserve">A külső helyszín érintett ellenérdekű ügyfelei (pl. szomszédos ingatlan tulajdonosai, használói, lakcímük): </w:t>
      </w:r>
      <w:r w:rsidRPr="00C91D15">
        <w:rPr>
          <w:lang w:eastAsia="zh-CN"/>
        </w:rPr>
        <w:tab/>
      </w:r>
    </w:p>
    <w:p w14:paraId="43693729" w14:textId="77777777" w:rsidR="00B80A96" w:rsidRPr="00C91D15" w:rsidRDefault="00B80A96" w:rsidP="00B80A96">
      <w:pPr>
        <w:tabs>
          <w:tab w:val="right" w:leader="underscore" w:pos="9000"/>
        </w:tabs>
        <w:rPr>
          <w:lang w:eastAsia="zh-CN"/>
        </w:rPr>
      </w:pPr>
      <w:r w:rsidRPr="00C91D15">
        <w:rPr>
          <w:lang w:eastAsia="zh-CN"/>
        </w:rPr>
        <w:tab/>
      </w:r>
    </w:p>
    <w:p w14:paraId="367608CC" w14:textId="77777777" w:rsidR="00B80A96" w:rsidRPr="00C91D15" w:rsidRDefault="00B80A96" w:rsidP="00B80A96">
      <w:pPr>
        <w:tabs>
          <w:tab w:val="right" w:leader="underscore" w:pos="9000"/>
        </w:tabs>
        <w:rPr>
          <w:lang w:eastAsia="zh-CN"/>
        </w:rPr>
      </w:pPr>
      <w:r w:rsidRPr="00C91D15">
        <w:rPr>
          <w:lang w:eastAsia="zh-CN"/>
        </w:rPr>
        <w:tab/>
      </w:r>
    </w:p>
    <w:p w14:paraId="693C38F9" w14:textId="77777777" w:rsidR="00B80A96" w:rsidRPr="00C91D15" w:rsidRDefault="00B80A96" w:rsidP="00B80A96">
      <w:pPr>
        <w:tabs>
          <w:tab w:val="right" w:leader="underscore" w:pos="9000"/>
        </w:tabs>
        <w:rPr>
          <w:lang w:eastAsia="zh-CN"/>
        </w:rPr>
      </w:pPr>
      <w:r w:rsidRPr="00C91D15">
        <w:rPr>
          <w:lang w:eastAsia="zh-CN"/>
        </w:rPr>
        <w:tab/>
      </w:r>
    </w:p>
    <w:p w14:paraId="46629182" w14:textId="77777777" w:rsidR="00B80A96" w:rsidRPr="00C91D15" w:rsidRDefault="00B80A96" w:rsidP="00B80A96">
      <w:pPr>
        <w:tabs>
          <w:tab w:val="right" w:leader="underscore" w:pos="9000"/>
        </w:tabs>
        <w:rPr>
          <w:lang w:eastAsia="zh-CN"/>
        </w:rPr>
      </w:pPr>
    </w:p>
    <w:p w14:paraId="4E74F507" w14:textId="77777777" w:rsidR="00B80A96" w:rsidRPr="00C91D15" w:rsidRDefault="00B80A96" w:rsidP="00B80A96">
      <w:pPr>
        <w:tabs>
          <w:tab w:val="right" w:leader="underscore" w:pos="9000"/>
        </w:tabs>
        <w:rPr>
          <w:lang w:eastAsia="zh-CN"/>
        </w:rPr>
      </w:pPr>
      <w:r w:rsidRPr="00C91D15">
        <w:rPr>
          <w:b/>
          <w:bCs/>
          <w:lang w:eastAsia="zh-CN"/>
        </w:rPr>
        <w:t>Vállaljuk</w:t>
      </w:r>
      <w:r w:rsidRPr="00C91D15">
        <w:rPr>
          <w:lang w:eastAsia="zh-CN"/>
        </w:rPr>
        <w:t xml:space="preserve">, hogy </w:t>
      </w:r>
    </w:p>
    <w:p w14:paraId="77E8EE59" w14:textId="77777777" w:rsidR="00B80A96" w:rsidRPr="00C91D15" w:rsidRDefault="00B80A96" w:rsidP="00B80A96">
      <w:pPr>
        <w:tabs>
          <w:tab w:val="right" w:leader="underscore" w:pos="9000"/>
        </w:tabs>
        <w:rPr>
          <w:lang w:eastAsia="zh-CN"/>
        </w:rPr>
      </w:pPr>
      <w:r w:rsidRPr="00C91D15">
        <w:rPr>
          <w:lang w:eastAsia="zh-CN"/>
        </w:rPr>
        <w:t>- gondoskodunk az anyakönyvvezető helyszínre és a hivatali helyiségbe való utaztatásáról,</w:t>
      </w:r>
    </w:p>
    <w:p w14:paraId="3E0CC03F" w14:textId="77777777" w:rsidR="00B80A96" w:rsidRPr="00C91D15" w:rsidRDefault="00B80A96" w:rsidP="00B80A96">
      <w:pPr>
        <w:tabs>
          <w:tab w:val="left" w:pos="6840"/>
        </w:tabs>
        <w:rPr>
          <w:lang w:eastAsia="zh-CN"/>
        </w:rPr>
      </w:pPr>
      <w:r w:rsidRPr="00C91D15">
        <w:rPr>
          <w:lang w:eastAsia="zh-CN"/>
        </w:rPr>
        <w:t>- a házasságkötésért</w:t>
      </w:r>
      <w:r>
        <w:rPr>
          <w:lang w:eastAsia="zh-CN"/>
        </w:rPr>
        <w:t xml:space="preserve"> az Ö</w:t>
      </w:r>
      <w:r w:rsidRPr="00C91D15">
        <w:rPr>
          <w:lang w:eastAsia="zh-CN"/>
        </w:rPr>
        <w:t xml:space="preserve">nkormányzat rendelete alapján fizetendő ……………........ Ft összegű díjat az engedélyezést </w:t>
      </w:r>
      <w:r>
        <w:rPr>
          <w:lang w:eastAsia="zh-CN"/>
        </w:rPr>
        <w:t>a házasságkötést megelőzően</w:t>
      </w:r>
      <w:r w:rsidRPr="00C91D15">
        <w:rPr>
          <w:lang w:eastAsia="zh-CN"/>
        </w:rPr>
        <w:t xml:space="preserve"> megfizetjük.</w:t>
      </w:r>
    </w:p>
    <w:p w14:paraId="0A380ABB" w14:textId="77777777" w:rsidR="00B80A96" w:rsidRPr="00C91D15" w:rsidRDefault="00B80A96" w:rsidP="00B80A96">
      <w:pPr>
        <w:tabs>
          <w:tab w:val="left" w:pos="6840"/>
        </w:tabs>
        <w:rPr>
          <w:lang w:eastAsia="zh-CN"/>
        </w:rPr>
      </w:pPr>
      <w:r w:rsidRPr="00C91D15">
        <w:rPr>
          <w:lang w:eastAsia="zh-CN"/>
        </w:rPr>
        <w:t>- gondoskodunk a hivatali helyiségen kívüli helyszínen történő lebonyolítást lehetetlenné tevő körülmények bekövetkezte esetére házasságkötésre alkalmas helyiség biztosításáról.</w:t>
      </w:r>
    </w:p>
    <w:p w14:paraId="2300533F" w14:textId="77777777" w:rsidR="00B80A96" w:rsidRPr="00C91D15" w:rsidRDefault="00B80A96" w:rsidP="00B80A96">
      <w:pPr>
        <w:tabs>
          <w:tab w:val="left" w:pos="6840"/>
        </w:tabs>
        <w:rPr>
          <w:lang w:eastAsia="zh-CN"/>
        </w:rPr>
      </w:pPr>
    </w:p>
    <w:p w14:paraId="5E864AE9" w14:textId="77777777" w:rsidR="00B80A96" w:rsidRPr="00C91D15" w:rsidRDefault="00B80A96" w:rsidP="00B80A96">
      <w:pPr>
        <w:keepNext/>
        <w:outlineLvl w:val="1"/>
        <w:rPr>
          <w:b/>
          <w:bCs/>
          <w:lang w:eastAsia="zh-CN"/>
        </w:rPr>
      </w:pPr>
      <w:r w:rsidRPr="00C91D15">
        <w:rPr>
          <w:b/>
          <w:bCs/>
          <w:lang w:eastAsia="zh-CN"/>
        </w:rPr>
        <w:t>4. Adataink</w:t>
      </w:r>
    </w:p>
    <w:p w14:paraId="60F4C13B" w14:textId="77777777" w:rsidR="00B80A96" w:rsidRPr="00C91D15" w:rsidRDefault="00B80A96" w:rsidP="00B80A96">
      <w:pPr>
        <w:keepNext/>
        <w:outlineLvl w:val="1"/>
        <w:rPr>
          <w:lang w:eastAsia="zh-CN"/>
        </w:rPr>
      </w:pPr>
      <w:r>
        <w:rPr>
          <w:lang w:eastAsia="zh-CN"/>
        </w:rPr>
        <w:t>Menyasszony</w:t>
      </w:r>
      <w:r w:rsidRPr="00C91D15">
        <w:rPr>
          <w:lang w:eastAsia="zh-CN"/>
        </w:rPr>
        <w:t xml:space="preserve"> adatai</w:t>
      </w:r>
    </w:p>
    <w:p w14:paraId="28A5E68D" w14:textId="77777777" w:rsidR="00B80A96" w:rsidRPr="00C91D15" w:rsidRDefault="00B80A96" w:rsidP="00B80A96">
      <w:pPr>
        <w:tabs>
          <w:tab w:val="right" w:leader="underscore" w:pos="9000"/>
        </w:tabs>
        <w:rPr>
          <w:lang w:eastAsia="zh-CN"/>
        </w:rPr>
      </w:pPr>
      <w:r w:rsidRPr="00C91D15">
        <w:rPr>
          <w:lang w:eastAsia="zh-CN"/>
        </w:rPr>
        <w:t xml:space="preserve">Neve: </w:t>
      </w:r>
      <w:r w:rsidRPr="00C91D15">
        <w:rPr>
          <w:lang w:eastAsia="zh-CN"/>
        </w:rPr>
        <w:tab/>
      </w:r>
    </w:p>
    <w:p w14:paraId="7F8A7B32" w14:textId="77777777" w:rsidR="00B80A96" w:rsidRPr="00C91D15" w:rsidRDefault="00B80A96" w:rsidP="00B80A96">
      <w:pPr>
        <w:tabs>
          <w:tab w:val="right" w:leader="underscore" w:pos="9000"/>
        </w:tabs>
        <w:rPr>
          <w:lang w:eastAsia="zh-CN"/>
        </w:rPr>
      </w:pPr>
      <w:r w:rsidRPr="00C91D15">
        <w:rPr>
          <w:lang w:eastAsia="zh-CN"/>
        </w:rPr>
        <w:t xml:space="preserve">Lakócíme: </w:t>
      </w:r>
      <w:r w:rsidRPr="00C91D15">
        <w:rPr>
          <w:lang w:eastAsia="zh-CN"/>
        </w:rPr>
        <w:tab/>
      </w:r>
    </w:p>
    <w:p w14:paraId="7EA53468" w14:textId="77777777" w:rsidR="00B80A96" w:rsidRPr="00C91D15" w:rsidRDefault="00B80A96" w:rsidP="00B80A96">
      <w:pPr>
        <w:tabs>
          <w:tab w:val="right" w:leader="underscore" w:pos="9000"/>
        </w:tabs>
        <w:rPr>
          <w:lang w:eastAsia="zh-CN"/>
        </w:rPr>
      </w:pPr>
      <w:r w:rsidRPr="00C91D15">
        <w:rPr>
          <w:lang w:eastAsia="zh-CN"/>
        </w:rPr>
        <w:t xml:space="preserve">Elérhetősége (telefon, e-mail): </w:t>
      </w:r>
      <w:r w:rsidRPr="00C91D15">
        <w:rPr>
          <w:lang w:eastAsia="zh-CN"/>
        </w:rPr>
        <w:tab/>
      </w:r>
    </w:p>
    <w:p w14:paraId="22D874BE" w14:textId="77777777" w:rsidR="00B80A96" w:rsidRPr="00C91D15" w:rsidRDefault="00B80A96" w:rsidP="00B80A96">
      <w:pPr>
        <w:tabs>
          <w:tab w:val="left" w:pos="6840"/>
        </w:tabs>
        <w:rPr>
          <w:lang w:eastAsia="zh-CN"/>
        </w:rPr>
      </w:pPr>
    </w:p>
    <w:p w14:paraId="65035358" w14:textId="77777777" w:rsidR="00B80A96" w:rsidRPr="00C91D15" w:rsidRDefault="00B80A96" w:rsidP="00B80A96">
      <w:pPr>
        <w:keepNext/>
        <w:outlineLvl w:val="1"/>
        <w:rPr>
          <w:lang w:eastAsia="zh-CN"/>
        </w:rPr>
      </w:pPr>
      <w:r>
        <w:rPr>
          <w:lang w:eastAsia="zh-CN"/>
        </w:rPr>
        <w:t>Vőlegény</w:t>
      </w:r>
      <w:r w:rsidRPr="00C91D15">
        <w:rPr>
          <w:lang w:eastAsia="zh-CN"/>
        </w:rPr>
        <w:t xml:space="preserve"> adatai</w:t>
      </w:r>
    </w:p>
    <w:p w14:paraId="4BA14B42" w14:textId="77777777" w:rsidR="00B80A96" w:rsidRPr="00C91D15" w:rsidRDefault="00B80A96" w:rsidP="00B80A96">
      <w:pPr>
        <w:tabs>
          <w:tab w:val="right" w:leader="underscore" w:pos="9000"/>
        </w:tabs>
        <w:rPr>
          <w:lang w:eastAsia="zh-CN"/>
        </w:rPr>
      </w:pPr>
      <w:r w:rsidRPr="00C91D15">
        <w:rPr>
          <w:lang w:eastAsia="zh-CN"/>
        </w:rPr>
        <w:t xml:space="preserve">Neve: </w:t>
      </w:r>
      <w:r w:rsidRPr="00C91D15">
        <w:rPr>
          <w:lang w:eastAsia="zh-CN"/>
        </w:rPr>
        <w:tab/>
      </w:r>
    </w:p>
    <w:p w14:paraId="05D0F939" w14:textId="77777777" w:rsidR="00B80A96" w:rsidRPr="00C91D15" w:rsidRDefault="00B80A96" w:rsidP="00B80A96">
      <w:pPr>
        <w:tabs>
          <w:tab w:val="right" w:leader="underscore" w:pos="9000"/>
        </w:tabs>
        <w:rPr>
          <w:lang w:eastAsia="zh-CN"/>
        </w:rPr>
      </w:pPr>
      <w:r w:rsidRPr="00C91D15">
        <w:rPr>
          <w:lang w:eastAsia="zh-CN"/>
        </w:rPr>
        <w:t xml:space="preserve">Lakcíme: </w:t>
      </w:r>
      <w:r w:rsidRPr="00C91D15">
        <w:rPr>
          <w:lang w:eastAsia="zh-CN"/>
        </w:rPr>
        <w:tab/>
      </w:r>
    </w:p>
    <w:p w14:paraId="3CF5B5CE" w14:textId="77777777" w:rsidR="00B80A96" w:rsidRPr="00C91D15" w:rsidRDefault="00B80A96" w:rsidP="00B80A96">
      <w:pPr>
        <w:tabs>
          <w:tab w:val="right" w:leader="underscore" w:pos="9000"/>
        </w:tabs>
        <w:rPr>
          <w:lang w:eastAsia="zh-CN"/>
        </w:rPr>
      </w:pPr>
      <w:r w:rsidRPr="00C91D15">
        <w:rPr>
          <w:lang w:eastAsia="zh-CN"/>
        </w:rPr>
        <w:t xml:space="preserve">Elérhetősége (telefon, e-mail): </w:t>
      </w:r>
      <w:r w:rsidRPr="00C91D15">
        <w:rPr>
          <w:lang w:eastAsia="zh-CN"/>
        </w:rPr>
        <w:tab/>
      </w:r>
    </w:p>
    <w:p w14:paraId="394C7F38" w14:textId="77777777" w:rsidR="00B80A96" w:rsidRPr="00C91D15" w:rsidRDefault="00B80A96" w:rsidP="00B80A96">
      <w:pPr>
        <w:tabs>
          <w:tab w:val="left" w:pos="6840"/>
        </w:tabs>
        <w:rPr>
          <w:lang w:eastAsia="zh-CN"/>
        </w:rPr>
      </w:pPr>
    </w:p>
    <w:p w14:paraId="46B969F3" w14:textId="77777777" w:rsidR="00B80A96" w:rsidRPr="00C91D15" w:rsidRDefault="00B80A96" w:rsidP="00B80A96">
      <w:pPr>
        <w:tabs>
          <w:tab w:val="right" w:leader="underscore" w:pos="9000"/>
        </w:tabs>
        <w:rPr>
          <w:b/>
          <w:lang w:eastAsia="zh-CN"/>
        </w:rPr>
      </w:pPr>
      <w:r w:rsidRPr="00C91D15">
        <w:rPr>
          <w:b/>
          <w:lang w:eastAsia="zh-CN"/>
        </w:rPr>
        <w:t>5. Szolgáltatási megállapodás</w:t>
      </w:r>
    </w:p>
    <w:p w14:paraId="52226A9D" w14:textId="77777777" w:rsidR="00B80A96" w:rsidRPr="00C91D15" w:rsidRDefault="00B80A96" w:rsidP="00B80A96">
      <w:pPr>
        <w:tabs>
          <w:tab w:val="right" w:leader="underscore" w:pos="9000"/>
        </w:tabs>
        <w:rPr>
          <w:lang w:eastAsia="zh-CN"/>
        </w:rPr>
      </w:pPr>
      <w:r>
        <w:rPr>
          <w:lang w:eastAsia="zh-CN"/>
        </w:rPr>
        <w:t xml:space="preserve">Alulírott házasulók </w:t>
      </w:r>
      <w:r w:rsidRPr="00C91D15">
        <w:rPr>
          <w:lang w:eastAsia="zh-CN"/>
        </w:rPr>
        <w:t>az alábbi szolgáltatásokat kérjük</w:t>
      </w:r>
    </w:p>
    <w:p w14:paraId="0D60F2FD" w14:textId="77777777" w:rsidR="00B80A96" w:rsidRPr="00C91D15" w:rsidRDefault="00B80A96" w:rsidP="00B80A96">
      <w:pPr>
        <w:rPr>
          <w:lang w:eastAsia="zh-CN"/>
        </w:rPr>
      </w:pPr>
    </w:p>
    <w:p w14:paraId="5B56813E" w14:textId="77777777" w:rsidR="00B80A96" w:rsidRPr="00C91D15" w:rsidRDefault="00B80A96" w:rsidP="00B80A96">
      <w:pPr>
        <w:rPr>
          <w:u w:val="single"/>
          <w:lang w:eastAsia="zh-CN"/>
        </w:rPr>
      </w:pPr>
      <w:r w:rsidRPr="00C91D15">
        <w:rPr>
          <w:u w:val="single"/>
          <w:lang w:eastAsia="zh-CN"/>
        </w:rPr>
        <w:t xml:space="preserve">I. Alapszolgáltatás </w:t>
      </w:r>
    </w:p>
    <w:p w14:paraId="20A8FD3E" w14:textId="77777777" w:rsidR="00B80A96" w:rsidRPr="00C91D15" w:rsidRDefault="00B80A96" w:rsidP="00B80A96">
      <w:pPr>
        <w:rPr>
          <w:lang w:eastAsia="zh-CN"/>
        </w:rPr>
      </w:pPr>
      <w:r w:rsidRPr="00C91D15">
        <w:rPr>
          <w:lang w:eastAsia="zh-CN"/>
        </w:rPr>
        <w:t xml:space="preserve">Alapszolgáltatás nyújtása kötelező: a hivatali munkaidőn kívül, hivatali helyiségben történő házasságkötés esetén </w:t>
      </w:r>
    </w:p>
    <w:p w14:paraId="0E080593" w14:textId="77777777" w:rsidR="00B80A96" w:rsidRPr="00C91D15" w:rsidRDefault="00B80A96" w:rsidP="00B80A96">
      <w:pPr>
        <w:rPr>
          <w:lang w:eastAsia="zh-CN"/>
        </w:rPr>
      </w:pPr>
      <w:r w:rsidRPr="00C91D15">
        <w:rPr>
          <w:lang w:eastAsia="zh-CN"/>
        </w:rPr>
        <w:t xml:space="preserve">Tartalma: házasságkötés/bejelentett élettársi kapcsolat létesítése, ünnepi beszéd, rendezvényhez a </w:t>
      </w:r>
    </w:p>
    <w:p w14:paraId="64CA87E8" w14:textId="77777777" w:rsidR="00B80A96" w:rsidRPr="00C91D15" w:rsidRDefault="00B80A96" w:rsidP="00B80A96">
      <w:pPr>
        <w:rPr>
          <w:lang w:eastAsia="zh-CN"/>
        </w:rPr>
      </w:pPr>
      <w:r w:rsidRPr="00C91D15">
        <w:rPr>
          <w:lang w:eastAsia="zh-CN"/>
        </w:rPr>
        <w:t xml:space="preserve">hivatalos helyiség biztosítása  </w:t>
      </w:r>
    </w:p>
    <w:p w14:paraId="48CCAF44" w14:textId="074FEEA9" w:rsidR="00B80A96" w:rsidRPr="00C91D15" w:rsidRDefault="00B80A96" w:rsidP="00B80A96">
      <w:pPr>
        <w:rPr>
          <w:lang w:eastAsia="zh-CN"/>
        </w:rPr>
      </w:pPr>
      <w:r w:rsidRPr="00250A54">
        <w:rPr>
          <w:lang w:eastAsia="zh-CN"/>
        </w:rPr>
        <w:t>(terem berendezése, takarítás, rezs</w:t>
      </w:r>
      <w:r>
        <w:rPr>
          <w:lang w:eastAsia="zh-CN"/>
        </w:rPr>
        <w:t>iköltség) díja:</w:t>
      </w:r>
      <w:r>
        <w:rPr>
          <w:lang w:eastAsia="zh-CN"/>
        </w:rPr>
        <w:tab/>
      </w:r>
      <w:r>
        <w:rPr>
          <w:lang w:eastAsia="zh-CN"/>
        </w:rPr>
        <w:tab/>
      </w:r>
      <w:r>
        <w:rPr>
          <w:lang w:eastAsia="zh-CN"/>
        </w:rPr>
        <w:tab/>
      </w:r>
      <w:r>
        <w:rPr>
          <w:lang w:eastAsia="zh-CN"/>
        </w:rPr>
        <w:tab/>
      </w:r>
      <w:r>
        <w:rPr>
          <w:lang w:eastAsia="zh-CN"/>
        </w:rPr>
        <w:tab/>
      </w:r>
      <w:del w:id="0" w:author="Balogh Szilvia" w:date="2025-11-20T15:30:00Z" w16du:dateUtc="2025-11-20T14:30:00Z">
        <w:r w:rsidDel="009A4B45">
          <w:rPr>
            <w:lang w:eastAsia="zh-CN"/>
          </w:rPr>
          <w:delText>27</w:delText>
        </w:r>
      </w:del>
      <w:ins w:id="1" w:author="Balogh Szilvia" w:date="2025-11-20T15:30:00Z" w16du:dateUtc="2025-11-20T14:30:00Z">
        <w:r w:rsidR="009A4B45">
          <w:rPr>
            <w:lang w:eastAsia="zh-CN"/>
          </w:rPr>
          <w:t>35</w:t>
        </w:r>
      </w:ins>
      <w:r>
        <w:rPr>
          <w:lang w:eastAsia="zh-CN"/>
        </w:rPr>
        <w:t xml:space="preserve">.000.-Ft </w:t>
      </w:r>
    </w:p>
    <w:p w14:paraId="6F6C9154" w14:textId="59A7D5E6" w:rsidR="00B80A96" w:rsidRPr="00C91D15" w:rsidRDefault="00B80A96" w:rsidP="00B80A96">
      <w:pPr>
        <w:widowControl w:val="0"/>
        <w:rPr>
          <w:lang w:eastAsia="x-none"/>
        </w:rPr>
      </w:pPr>
      <w:r>
        <w:rPr>
          <w:lang w:eastAsia="x-none"/>
        </w:rPr>
        <w:t>Amennyiben egyik fél sem rendelkezik szigethalmi lakcímmel, abban az esetben az alapszolgáltatás díja:</w:t>
      </w:r>
      <w:r>
        <w:rPr>
          <w:lang w:eastAsia="x-none"/>
        </w:rPr>
        <w:tab/>
      </w:r>
      <w:r>
        <w:rPr>
          <w:lang w:eastAsia="x-none"/>
        </w:rPr>
        <w:tab/>
      </w:r>
      <w:r>
        <w:rPr>
          <w:lang w:eastAsia="x-none"/>
        </w:rPr>
        <w:tab/>
      </w:r>
      <w:r>
        <w:rPr>
          <w:lang w:eastAsia="x-none"/>
        </w:rPr>
        <w:tab/>
      </w:r>
      <w:r>
        <w:rPr>
          <w:lang w:eastAsia="x-none"/>
        </w:rPr>
        <w:tab/>
      </w:r>
      <w:r>
        <w:rPr>
          <w:lang w:eastAsia="x-none"/>
        </w:rPr>
        <w:tab/>
      </w:r>
      <w:r>
        <w:rPr>
          <w:lang w:eastAsia="x-none"/>
        </w:rPr>
        <w:tab/>
      </w:r>
      <w:r>
        <w:rPr>
          <w:lang w:eastAsia="x-none"/>
        </w:rPr>
        <w:tab/>
      </w:r>
      <w:r>
        <w:rPr>
          <w:lang w:eastAsia="x-none"/>
        </w:rPr>
        <w:tab/>
      </w:r>
      <w:del w:id="2" w:author="Balogh Szilvia" w:date="2025-11-20T15:30:00Z" w16du:dateUtc="2025-11-20T14:30:00Z">
        <w:r w:rsidDel="009A4B45">
          <w:rPr>
            <w:lang w:eastAsia="x-none"/>
          </w:rPr>
          <w:delText>37</w:delText>
        </w:r>
      </w:del>
      <w:ins w:id="3" w:author="Balogh Szilvia" w:date="2025-11-20T15:30:00Z" w16du:dateUtc="2025-11-20T14:30:00Z">
        <w:r w:rsidR="009A4B45">
          <w:rPr>
            <w:lang w:eastAsia="x-none"/>
          </w:rPr>
          <w:t>45</w:t>
        </w:r>
      </w:ins>
      <w:r>
        <w:rPr>
          <w:lang w:eastAsia="x-none"/>
        </w:rPr>
        <w:t>.000.- Ft</w:t>
      </w:r>
    </w:p>
    <w:p w14:paraId="33102440" w14:textId="77777777" w:rsidR="00B80A96" w:rsidRPr="00C91D15" w:rsidRDefault="00B80A96" w:rsidP="00B80A96">
      <w:pPr>
        <w:rPr>
          <w:lang w:eastAsia="zh-CN"/>
        </w:rPr>
      </w:pPr>
      <w:r w:rsidRPr="00C91D15">
        <w:rPr>
          <w:lang w:eastAsia="zh-CN"/>
        </w:rPr>
        <w:t>mely tárgyi adómentességet élvez, így általános forgalmi adót nem tartalmaz.</w:t>
      </w:r>
    </w:p>
    <w:p w14:paraId="0D4B71E9" w14:textId="77777777" w:rsidR="00B80A96" w:rsidRPr="00C91D15" w:rsidRDefault="00B80A96" w:rsidP="00B80A96">
      <w:pPr>
        <w:rPr>
          <w:lang w:eastAsia="zh-CN"/>
        </w:rPr>
      </w:pPr>
    </w:p>
    <w:p w14:paraId="225DB623" w14:textId="77777777" w:rsidR="00B80A96" w:rsidRPr="00C91D15" w:rsidRDefault="00B80A96" w:rsidP="00B80A96">
      <w:pPr>
        <w:rPr>
          <w:u w:val="single"/>
          <w:lang w:eastAsia="zh-CN"/>
        </w:rPr>
      </w:pPr>
      <w:r w:rsidRPr="00C91D15">
        <w:rPr>
          <w:u w:val="single"/>
          <w:lang w:eastAsia="zh-CN"/>
        </w:rPr>
        <w:t>II. Külső helyszínen történő szolgáltatás</w:t>
      </w:r>
    </w:p>
    <w:p w14:paraId="002122ED" w14:textId="77777777" w:rsidR="00B80A96" w:rsidRPr="00C91D15" w:rsidRDefault="00B80A96" w:rsidP="00B80A96">
      <w:pPr>
        <w:rPr>
          <w:lang w:eastAsia="zh-CN"/>
        </w:rPr>
      </w:pPr>
      <w:r w:rsidRPr="00C91D15">
        <w:rPr>
          <w:lang w:eastAsia="zh-CN"/>
        </w:rPr>
        <w:t>A szolgáltatás igénybevétele kötelező: a hivatali munkaidőn belül és kívül, nem hivatali helyiségben történő házasságkötés/bejelentett élettársi kapcsolat létesítése esetén</w:t>
      </w:r>
    </w:p>
    <w:p w14:paraId="12459925" w14:textId="77777777" w:rsidR="00B80A96" w:rsidRPr="00C91D15" w:rsidRDefault="00B80A96" w:rsidP="00B80A96">
      <w:pPr>
        <w:rPr>
          <w:lang w:eastAsia="zh-CN"/>
        </w:rPr>
      </w:pPr>
      <w:r w:rsidRPr="00C91D15">
        <w:rPr>
          <w:lang w:eastAsia="zh-CN"/>
        </w:rPr>
        <w:t>Tartalma: házasságkötés/bejelentett élettársi kapcsolat létesítése</w:t>
      </w:r>
    </w:p>
    <w:p w14:paraId="1310D904" w14:textId="1AF96B94" w:rsidR="00B80A96" w:rsidRPr="00C91D15" w:rsidRDefault="00B80A96" w:rsidP="00B80A96">
      <w:pPr>
        <w:rPr>
          <w:lang w:eastAsia="zh-CN"/>
        </w:rPr>
      </w:pPr>
      <w:r>
        <w:rPr>
          <w:lang w:eastAsia="zh-CN"/>
        </w:rPr>
        <w:t>Díja:</w:t>
      </w:r>
      <w:r>
        <w:rPr>
          <w:lang w:eastAsia="zh-CN"/>
        </w:rPr>
        <w:tab/>
      </w:r>
      <w:r>
        <w:rPr>
          <w:lang w:eastAsia="zh-CN"/>
        </w:rPr>
        <w:tab/>
      </w:r>
      <w:r>
        <w:rPr>
          <w:lang w:eastAsia="zh-CN"/>
        </w:rPr>
        <w:tab/>
      </w:r>
      <w:r>
        <w:rPr>
          <w:lang w:eastAsia="zh-CN"/>
        </w:rPr>
        <w:tab/>
      </w:r>
      <w:r>
        <w:rPr>
          <w:lang w:eastAsia="zh-CN"/>
        </w:rPr>
        <w:tab/>
      </w:r>
      <w:r>
        <w:rPr>
          <w:lang w:eastAsia="zh-CN"/>
        </w:rPr>
        <w:tab/>
      </w:r>
      <w:r>
        <w:rPr>
          <w:lang w:eastAsia="zh-CN"/>
        </w:rPr>
        <w:tab/>
      </w:r>
      <w:r>
        <w:rPr>
          <w:lang w:eastAsia="zh-CN"/>
        </w:rPr>
        <w:tab/>
      </w:r>
      <w:r>
        <w:rPr>
          <w:lang w:eastAsia="zh-CN"/>
        </w:rPr>
        <w:tab/>
      </w:r>
      <w:r>
        <w:rPr>
          <w:lang w:eastAsia="zh-CN"/>
        </w:rPr>
        <w:tab/>
      </w:r>
      <w:r>
        <w:rPr>
          <w:lang w:eastAsia="zh-CN"/>
        </w:rPr>
        <w:tab/>
      </w:r>
      <w:del w:id="4" w:author="Balogh Szilvia" w:date="2025-11-20T15:30:00Z" w16du:dateUtc="2025-11-20T14:30:00Z">
        <w:r w:rsidDel="009A4B45">
          <w:rPr>
            <w:lang w:eastAsia="zh-CN"/>
          </w:rPr>
          <w:delText>37</w:delText>
        </w:r>
      </w:del>
      <w:ins w:id="5" w:author="Balogh Szilvia" w:date="2025-11-20T15:30:00Z" w16du:dateUtc="2025-11-20T14:30:00Z">
        <w:r w:rsidR="009A4B45">
          <w:rPr>
            <w:lang w:eastAsia="zh-CN"/>
          </w:rPr>
          <w:t>45</w:t>
        </w:r>
      </w:ins>
      <w:r>
        <w:rPr>
          <w:lang w:eastAsia="zh-CN"/>
        </w:rPr>
        <w:t>.000.-Ft</w:t>
      </w:r>
    </w:p>
    <w:p w14:paraId="0862359F" w14:textId="0A0B6A7C" w:rsidR="00B80A96" w:rsidRPr="00C91D15" w:rsidRDefault="00B80A96" w:rsidP="00B80A96">
      <w:pPr>
        <w:rPr>
          <w:lang w:eastAsia="zh-CN"/>
        </w:rPr>
      </w:pPr>
      <w:r>
        <w:rPr>
          <w:lang w:eastAsia="x-none"/>
        </w:rPr>
        <w:t xml:space="preserve">Amennyiben egyik fél sem rendelkezik szigethalmi lakcímmel, abban az esetben a szolgáltatás díja </w:t>
      </w:r>
      <w:r>
        <w:rPr>
          <w:lang w:eastAsia="x-none"/>
        </w:rPr>
        <w:tab/>
      </w:r>
      <w:r>
        <w:rPr>
          <w:lang w:eastAsia="x-none"/>
        </w:rPr>
        <w:tab/>
      </w:r>
      <w:r>
        <w:rPr>
          <w:lang w:eastAsia="x-none"/>
        </w:rPr>
        <w:tab/>
      </w:r>
      <w:r>
        <w:rPr>
          <w:lang w:eastAsia="x-none"/>
        </w:rPr>
        <w:tab/>
      </w:r>
      <w:r>
        <w:rPr>
          <w:lang w:eastAsia="x-none"/>
        </w:rPr>
        <w:tab/>
      </w:r>
      <w:r>
        <w:rPr>
          <w:lang w:eastAsia="x-none"/>
        </w:rPr>
        <w:tab/>
      </w:r>
      <w:r>
        <w:rPr>
          <w:lang w:eastAsia="x-none"/>
        </w:rPr>
        <w:tab/>
      </w:r>
      <w:r>
        <w:rPr>
          <w:lang w:eastAsia="x-none"/>
        </w:rPr>
        <w:tab/>
      </w:r>
      <w:r>
        <w:rPr>
          <w:lang w:eastAsia="x-none"/>
        </w:rPr>
        <w:tab/>
      </w:r>
      <w:del w:id="6" w:author="Balogh Szilvia" w:date="2025-11-20T15:30:00Z" w16du:dateUtc="2025-11-20T14:30:00Z">
        <w:r w:rsidDel="009A4B45">
          <w:rPr>
            <w:lang w:eastAsia="x-none"/>
          </w:rPr>
          <w:delText>47</w:delText>
        </w:r>
      </w:del>
      <w:ins w:id="7" w:author="Balogh Szilvia" w:date="2025-11-20T15:30:00Z" w16du:dateUtc="2025-11-20T14:30:00Z">
        <w:r w:rsidR="009A4B45">
          <w:rPr>
            <w:lang w:eastAsia="x-none"/>
          </w:rPr>
          <w:t>55</w:t>
        </w:r>
      </w:ins>
      <w:r>
        <w:rPr>
          <w:lang w:eastAsia="x-none"/>
        </w:rPr>
        <w:t>.000.- Ft</w:t>
      </w:r>
    </w:p>
    <w:p w14:paraId="3AAFBF27" w14:textId="77777777" w:rsidR="00B80A96" w:rsidRDefault="00B80A96" w:rsidP="00B80A96">
      <w:pPr>
        <w:rPr>
          <w:lang w:eastAsia="zh-CN"/>
        </w:rPr>
      </w:pPr>
      <w:r w:rsidRPr="00C91D15">
        <w:rPr>
          <w:lang w:eastAsia="zh-CN"/>
        </w:rPr>
        <w:t xml:space="preserve">mely tárgyi adómentességet élvez, így általános forgalmi adót nem tartalmaz. </w:t>
      </w:r>
    </w:p>
    <w:p w14:paraId="03451584" w14:textId="77777777" w:rsidR="00B80A96" w:rsidRPr="00C91D15" w:rsidRDefault="00B80A96" w:rsidP="00B80A96">
      <w:pPr>
        <w:rPr>
          <w:lang w:eastAsia="zh-CN"/>
        </w:rPr>
      </w:pPr>
    </w:p>
    <w:p w14:paraId="0C57268C" w14:textId="77777777" w:rsidR="00B80A96" w:rsidRDefault="00B80A96" w:rsidP="00B80A96">
      <w:pPr>
        <w:rPr>
          <w:lang w:eastAsia="zh-CN"/>
        </w:rPr>
      </w:pPr>
      <w:r>
        <w:rPr>
          <w:lang w:eastAsia="zh-CN"/>
        </w:rPr>
        <w:t>III</w:t>
      </w:r>
      <w:r w:rsidRPr="00C91D15">
        <w:rPr>
          <w:lang w:eastAsia="zh-CN"/>
        </w:rPr>
        <w:t>. Díjmentes szolgáltatások</w:t>
      </w:r>
    </w:p>
    <w:p w14:paraId="066E882E" w14:textId="77777777" w:rsidR="00B80A96" w:rsidRDefault="00B80A96" w:rsidP="00B80A96">
      <w:pPr>
        <w:rPr>
          <w:lang w:eastAsia="zh-CN"/>
        </w:rPr>
      </w:pPr>
      <w:r>
        <w:rPr>
          <w:lang w:eastAsia="zh-CN"/>
        </w:rPr>
        <w:t>a) Teremdíszítés nem élővirággal, emléklap, gépi zene biztosítása</w:t>
      </w:r>
    </w:p>
    <w:p w14:paraId="596B0379" w14:textId="77777777" w:rsidR="00B80A96" w:rsidRPr="00C91D15" w:rsidRDefault="00B80A96" w:rsidP="00B80A96">
      <w:pPr>
        <w:rPr>
          <w:lang w:eastAsia="zh-CN"/>
        </w:rPr>
      </w:pPr>
      <w:r>
        <w:rPr>
          <w:lang w:eastAsia="zh-CN"/>
        </w:rPr>
        <w:t>b) Egyéb szolgáltatások:</w:t>
      </w:r>
    </w:p>
    <w:p w14:paraId="7971216F" w14:textId="77777777" w:rsidR="00B80A96" w:rsidRPr="00C91D15" w:rsidRDefault="00B80A96" w:rsidP="00B80A96">
      <w:pPr>
        <w:numPr>
          <w:ilvl w:val="0"/>
          <w:numId w:val="11"/>
        </w:numPr>
        <w:ind w:left="142" w:hanging="142"/>
        <w:contextualSpacing/>
        <w:rPr>
          <w:lang w:eastAsia="x-none"/>
        </w:rPr>
      </w:pPr>
      <w:r w:rsidRPr="00C91D15">
        <w:rPr>
          <w:lang w:eastAsia="x-none"/>
        </w:rPr>
        <w:t>pohárköszöntő (pezsgő, üdí</w:t>
      </w:r>
      <w:r>
        <w:rPr>
          <w:lang w:eastAsia="x-none"/>
        </w:rPr>
        <w:t xml:space="preserve">tő biztosítása a házasulandó </w:t>
      </w:r>
      <w:r w:rsidRPr="00C91D15">
        <w:rPr>
          <w:lang w:eastAsia="x-none"/>
        </w:rPr>
        <w:t>felek kötelezettsége)     □</w:t>
      </w:r>
    </w:p>
    <w:p w14:paraId="041C8887" w14:textId="77777777" w:rsidR="00B80A96" w:rsidRDefault="00B80A96" w:rsidP="00B80A96">
      <w:pPr>
        <w:numPr>
          <w:ilvl w:val="0"/>
          <w:numId w:val="11"/>
        </w:numPr>
        <w:ind w:left="142" w:hanging="142"/>
        <w:contextualSpacing/>
        <w:rPr>
          <w:lang w:eastAsia="x-none"/>
        </w:rPr>
      </w:pPr>
      <w:r w:rsidRPr="00C91D15">
        <w:rPr>
          <w:lang w:eastAsia="x-none"/>
        </w:rPr>
        <w:t xml:space="preserve">gyertyás szertartás (gyertya biztosítása a házasulandó felek kötelezettsége) </w:t>
      </w:r>
    </w:p>
    <w:p w14:paraId="55AE576B" w14:textId="77777777" w:rsidR="00B80A96" w:rsidRPr="00C91D15" w:rsidRDefault="00B80A96" w:rsidP="00B80A96">
      <w:pPr>
        <w:numPr>
          <w:ilvl w:val="0"/>
          <w:numId w:val="11"/>
        </w:numPr>
        <w:ind w:left="142" w:hanging="142"/>
        <w:contextualSpacing/>
        <w:rPr>
          <w:lang w:eastAsia="x-none"/>
        </w:rPr>
      </w:pPr>
      <w:r>
        <w:rPr>
          <w:lang w:eastAsia="x-none"/>
        </w:rPr>
        <w:t>szülők köszöntése (virág biztosítása a házasulandó felek kötelezettsége)</w:t>
      </w:r>
      <w:r w:rsidRPr="00C91D15">
        <w:rPr>
          <w:lang w:eastAsia="x-none"/>
        </w:rPr>
        <w:t xml:space="preserve">       □</w:t>
      </w:r>
    </w:p>
    <w:p w14:paraId="1C5C7C70" w14:textId="77777777" w:rsidR="00B80A96" w:rsidRPr="00C91D15" w:rsidRDefault="00B80A96" w:rsidP="00B80A96">
      <w:pPr>
        <w:rPr>
          <w:lang w:eastAsia="zh-CN"/>
        </w:rPr>
      </w:pPr>
    </w:p>
    <w:p w14:paraId="231EA2FD" w14:textId="77777777" w:rsidR="00B80A96" w:rsidRPr="00C91D15" w:rsidRDefault="00B80A96" w:rsidP="00B80A96">
      <w:pPr>
        <w:tabs>
          <w:tab w:val="right" w:leader="underscore" w:pos="9000"/>
        </w:tabs>
        <w:rPr>
          <w:color w:val="FF0000"/>
          <w:lang w:eastAsia="zh-CN"/>
        </w:rPr>
      </w:pPr>
      <w:r w:rsidRPr="00C91D15">
        <w:rPr>
          <w:lang w:eastAsia="zh-CN"/>
        </w:rPr>
        <w:t xml:space="preserve">A </w:t>
      </w:r>
      <w:r w:rsidRPr="00C91D15">
        <w:rPr>
          <w:b/>
          <w:bCs/>
          <w:lang w:eastAsia="zh-CN"/>
        </w:rPr>
        <w:t>házassági tanúkról</w:t>
      </w:r>
      <w:r w:rsidRPr="00C91D15">
        <w:rPr>
          <w:lang w:eastAsia="zh-CN"/>
        </w:rPr>
        <w:t xml:space="preserve"> és ha szükséges, a tolmács jelenlétéről gondoskodunk.</w:t>
      </w:r>
    </w:p>
    <w:p w14:paraId="695F96A1" w14:textId="77777777" w:rsidR="00B80A96" w:rsidRPr="00C91D15" w:rsidRDefault="00B80A96" w:rsidP="00B80A96">
      <w:pPr>
        <w:tabs>
          <w:tab w:val="right" w:leader="underscore" w:pos="9000"/>
        </w:tabs>
        <w:rPr>
          <w:color w:val="FF0000"/>
          <w:lang w:eastAsia="zh-CN"/>
        </w:rPr>
      </w:pPr>
    </w:p>
    <w:p w14:paraId="13228CB6" w14:textId="77777777" w:rsidR="00B80A96" w:rsidRPr="00C91D15" w:rsidRDefault="00B80A96" w:rsidP="00B80A96">
      <w:pPr>
        <w:tabs>
          <w:tab w:val="right" w:leader="underscore" w:pos="9000"/>
        </w:tabs>
        <w:rPr>
          <w:lang w:eastAsia="zh-CN"/>
        </w:rPr>
      </w:pPr>
      <w:r>
        <w:rPr>
          <w:lang w:eastAsia="zh-CN"/>
        </w:rPr>
        <w:t xml:space="preserve">Szigethalom, </w:t>
      </w:r>
      <w:proofErr w:type="gramStart"/>
      <w:r>
        <w:rPr>
          <w:lang w:eastAsia="zh-CN"/>
        </w:rPr>
        <w:t>20.</w:t>
      </w:r>
      <w:r w:rsidRPr="00C91D15">
        <w:rPr>
          <w:lang w:eastAsia="zh-CN"/>
        </w:rPr>
        <w:t>…</w:t>
      </w:r>
      <w:proofErr w:type="gramEnd"/>
      <w:r w:rsidRPr="00C91D15">
        <w:rPr>
          <w:lang w:eastAsia="zh-CN"/>
        </w:rPr>
        <w:t>.. év ……………………. hó ……….. nap</w:t>
      </w:r>
    </w:p>
    <w:p w14:paraId="2F7CDD03" w14:textId="77777777" w:rsidR="00B80A96" w:rsidRPr="00C91D15" w:rsidRDefault="00B80A96" w:rsidP="00B80A96">
      <w:pPr>
        <w:tabs>
          <w:tab w:val="left" w:pos="6840"/>
        </w:tabs>
        <w:rPr>
          <w:lang w:eastAsia="zh-CN"/>
        </w:rPr>
      </w:pPr>
    </w:p>
    <w:p w14:paraId="64378D16" w14:textId="77777777" w:rsidR="00B80A96" w:rsidRPr="00C91D15" w:rsidRDefault="00B80A96" w:rsidP="00B80A96">
      <w:pPr>
        <w:tabs>
          <w:tab w:val="left" w:pos="6840"/>
        </w:tabs>
        <w:rPr>
          <w:lang w:eastAsia="zh-CN"/>
        </w:rPr>
      </w:pPr>
    </w:p>
    <w:p w14:paraId="422C6C65" w14:textId="77777777" w:rsidR="00B80A96" w:rsidRPr="00C91D15" w:rsidRDefault="00B80A96" w:rsidP="00B80A96">
      <w:pPr>
        <w:tabs>
          <w:tab w:val="left" w:pos="6840"/>
        </w:tabs>
        <w:rPr>
          <w:lang w:eastAsia="zh-CN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6"/>
        <w:gridCol w:w="4536"/>
      </w:tblGrid>
      <w:tr w:rsidR="00B80A96" w:rsidRPr="00C91D15" w14:paraId="45A53276" w14:textId="77777777" w:rsidTr="0076077E">
        <w:tc>
          <w:tcPr>
            <w:tcW w:w="4606" w:type="dxa"/>
          </w:tcPr>
          <w:p w14:paraId="3D472BA5" w14:textId="77777777" w:rsidR="00B80A96" w:rsidRPr="00C91D15" w:rsidRDefault="00B80A96" w:rsidP="0076077E">
            <w:pPr>
              <w:tabs>
                <w:tab w:val="left" w:pos="6840"/>
              </w:tabs>
              <w:jc w:val="center"/>
              <w:rPr>
                <w:lang w:eastAsia="zh-CN"/>
              </w:rPr>
            </w:pPr>
            <w:r w:rsidRPr="00C91D15">
              <w:rPr>
                <w:lang w:eastAsia="zh-CN"/>
              </w:rPr>
              <w:t>____________________________</w:t>
            </w:r>
          </w:p>
        </w:tc>
        <w:tc>
          <w:tcPr>
            <w:tcW w:w="4606" w:type="dxa"/>
          </w:tcPr>
          <w:p w14:paraId="6E622152" w14:textId="77777777" w:rsidR="00B80A96" w:rsidRPr="00C91D15" w:rsidRDefault="00B80A96" w:rsidP="0076077E">
            <w:pPr>
              <w:tabs>
                <w:tab w:val="left" w:pos="6840"/>
              </w:tabs>
              <w:jc w:val="center"/>
              <w:rPr>
                <w:lang w:eastAsia="zh-CN"/>
              </w:rPr>
            </w:pPr>
            <w:r w:rsidRPr="00C91D15">
              <w:rPr>
                <w:lang w:eastAsia="zh-CN"/>
              </w:rPr>
              <w:t>____________________________</w:t>
            </w:r>
          </w:p>
        </w:tc>
      </w:tr>
      <w:tr w:rsidR="00B80A96" w:rsidRPr="00C91D15" w14:paraId="23D0A0E5" w14:textId="77777777" w:rsidTr="0076077E">
        <w:tc>
          <w:tcPr>
            <w:tcW w:w="4606" w:type="dxa"/>
          </w:tcPr>
          <w:p w14:paraId="6D8DB374" w14:textId="77777777" w:rsidR="00B80A96" w:rsidRPr="00C91D15" w:rsidRDefault="00B80A96" w:rsidP="0076077E">
            <w:pPr>
              <w:tabs>
                <w:tab w:val="left" w:pos="6840"/>
              </w:tabs>
              <w:jc w:val="center"/>
              <w:rPr>
                <w:lang w:eastAsia="zh-CN"/>
              </w:rPr>
            </w:pPr>
            <w:r>
              <w:rPr>
                <w:lang w:eastAsia="zh-CN"/>
              </w:rPr>
              <w:t>házasulandó fél</w:t>
            </w:r>
            <w:r w:rsidRPr="00C91D15">
              <w:rPr>
                <w:lang w:eastAsia="zh-CN"/>
              </w:rPr>
              <w:t xml:space="preserve"> aláírása</w:t>
            </w:r>
          </w:p>
        </w:tc>
        <w:tc>
          <w:tcPr>
            <w:tcW w:w="4606" w:type="dxa"/>
          </w:tcPr>
          <w:p w14:paraId="702A5A21" w14:textId="77777777" w:rsidR="00B80A96" w:rsidRPr="00C91D15" w:rsidRDefault="00B80A96" w:rsidP="0076077E">
            <w:pPr>
              <w:tabs>
                <w:tab w:val="left" w:pos="6840"/>
              </w:tabs>
              <w:jc w:val="center"/>
              <w:rPr>
                <w:lang w:eastAsia="zh-CN"/>
              </w:rPr>
            </w:pPr>
            <w:r>
              <w:rPr>
                <w:lang w:eastAsia="zh-CN"/>
              </w:rPr>
              <w:t>házasulandó fél</w:t>
            </w:r>
            <w:r w:rsidRPr="00C91D15">
              <w:rPr>
                <w:lang w:eastAsia="zh-CN"/>
              </w:rPr>
              <w:t xml:space="preserve"> aláírása</w:t>
            </w:r>
          </w:p>
        </w:tc>
      </w:tr>
    </w:tbl>
    <w:p w14:paraId="15B9433E" w14:textId="77777777" w:rsidR="00B80A96" w:rsidRPr="00C91D15" w:rsidRDefault="00B80A96" w:rsidP="00B80A96">
      <w:pPr>
        <w:tabs>
          <w:tab w:val="left" w:pos="6840"/>
        </w:tabs>
        <w:rPr>
          <w:lang w:eastAsia="zh-CN"/>
        </w:rPr>
      </w:pPr>
    </w:p>
    <w:p w14:paraId="7F555106" w14:textId="77777777" w:rsidR="00B80A96" w:rsidRPr="00C91D15" w:rsidRDefault="00B80A96" w:rsidP="00B80A96">
      <w:pPr>
        <w:keepNext/>
        <w:tabs>
          <w:tab w:val="left" w:pos="6840"/>
        </w:tabs>
        <w:outlineLvl w:val="4"/>
        <w:rPr>
          <w:u w:val="single"/>
          <w:lang w:eastAsia="zh-CN"/>
        </w:rPr>
      </w:pPr>
      <w:r w:rsidRPr="00C91D15">
        <w:rPr>
          <w:u w:val="single"/>
          <w:lang w:eastAsia="zh-CN"/>
        </w:rPr>
        <w:t>Hivatal tölti ki</w:t>
      </w:r>
    </w:p>
    <w:p w14:paraId="07125988" w14:textId="77777777" w:rsidR="00B80A96" w:rsidRPr="00C91D15" w:rsidRDefault="00B80A96" w:rsidP="00B80A96">
      <w:pPr>
        <w:spacing w:after="60"/>
        <w:jc w:val="center"/>
        <w:outlineLvl w:val="1"/>
        <w:rPr>
          <w:lang w:eastAsia="zh-CN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06"/>
        <w:gridCol w:w="4566"/>
      </w:tblGrid>
      <w:tr w:rsidR="00B80A96" w:rsidRPr="00C91D15" w14:paraId="192B8709" w14:textId="77777777" w:rsidTr="0076077E">
        <w:tc>
          <w:tcPr>
            <w:tcW w:w="4606" w:type="dxa"/>
          </w:tcPr>
          <w:p w14:paraId="66015DBE" w14:textId="77777777" w:rsidR="00B80A96" w:rsidRPr="00C91D15" w:rsidRDefault="00B80A96" w:rsidP="0076077E">
            <w:pPr>
              <w:tabs>
                <w:tab w:val="left" w:pos="6840"/>
              </w:tabs>
              <w:jc w:val="center"/>
              <w:rPr>
                <w:lang w:eastAsia="zh-CN"/>
              </w:rPr>
            </w:pPr>
            <w:r w:rsidRPr="00C91D15">
              <w:rPr>
                <w:lang w:eastAsia="zh-CN"/>
              </w:rPr>
              <w:t>A házasságkötés törvényes feltételei fennállnak:</w:t>
            </w:r>
          </w:p>
        </w:tc>
        <w:tc>
          <w:tcPr>
            <w:tcW w:w="4606" w:type="dxa"/>
          </w:tcPr>
          <w:p w14:paraId="5D7629B9" w14:textId="77777777" w:rsidR="00B80A96" w:rsidRPr="00C91D15" w:rsidRDefault="00B80A96" w:rsidP="0076077E">
            <w:pPr>
              <w:tabs>
                <w:tab w:val="left" w:pos="6840"/>
              </w:tabs>
              <w:jc w:val="center"/>
              <w:rPr>
                <w:lang w:eastAsia="zh-CN"/>
              </w:rPr>
            </w:pPr>
            <w:r w:rsidRPr="00C91D15">
              <w:rPr>
                <w:lang w:eastAsia="zh-CN"/>
              </w:rPr>
              <w:t>___________________________</w:t>
            </w:r>
          </w:p>
        </w:tc>
      </w:tr>
      <w:tr w:rsidR="00B80A96" w:rsidRPr="00C91D15" w14:paraId="5F529C63" w14:textId="77777777" w:rsidTr="0076077E">
        <w:tc>
          <w:tcPr>
            <w:tcW w:w="4606" w:type="dxa"/>
          </w:tcPr>
          <w:p w14:paraId="35E81C2B" w14:textId="77777777" w:rsidR="00B80A96" w:rsidRPr="00C91D15" w:rsidRDefault="00B80A96" w:rsidP="0076077E">
            <w:pPr>
              <w:tabs>
                <w:tab w:val="left" w:pos="6840"/>
              </w:tabs>
              <w:jc w:val="center"/>
              <w:rPr>
                <w:lang w:eastAsia="zh-CN"/>
              </w:rPr>
            </w:pPr>
          </w:p>
        </w:tc>
        <w:tc>
          <w:tcPr>
            <w:tcW w:w="4606" w:type="dxa"/>
          </w:tcPr>
          <w:p w14:paraId="248D646E" w14:textId="77777777" w:rsidR="00B80A96" w:rsidRPr="00C91D15" w:rsidRDefault="00B80A96" w:rsidP="0076077E">
            <w:pPr>
              <w:tabs>
                <w:tab w:val="left" w:pos="6840"/>
              </w:tabs>
              <w:jc w:val="center"/>
              <w:rPr>
                <w:lang w:eastAsia="zh-CN"/>
              </w:rPr>
            </w:pPr>
            <w:r w:rsidRPr="00C91D15">
              <w:rPr>
                <w:lang w:eastAsia="zh-CN"/>
              </w:rPr>
              <w:t>anyakönyvezető</w:t>
            </w:r>
          </w:p>
        </w:tc>
      </w:tr>
    </w:tbl>
    <w:p w14:paraId="7F46664A" w14:textId="77777777" w:rsidR="00B80A96" w:rsidRPr="00C91D15" w:rsidRDefault="00B80A96" w:rsidP="00B80A96">
      <w:pPr>
        <w:spacing w:after="60"/>
        <w:outlineLvl w:val="1"/>
        <w:rPr>
          <w:lang w:eastAsia="zh-CN"/>
        </w:rPr>
      </w:pPr>
    </w:p>
    <w:p w14:paraId="4ACF2D67" w14:textId="77777777" w:rsidR="00B80A96" w:rsidRPr="00C91D15" w:rsidRDefault="00B80A96" w:rsidP="00B80A96">
      <w:pPr>
        <w:spacing w:after="60"/>
        <w:outlineLvl w:val="1"/>
        <w:rPr>
          <w:lang w:eastAsia="zh-CN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28"/>
        <w:gridCol w:w="4544"/>
      </w:tblGrid>
      <w:tr w:rsidR="00B80A96" w:rsidRPr="00C91D15" w14:paraId="04F7BF52" w14:textId="77777777" w:rsidTr="0076077E">
        <w:tc>
          <w:tcPr>
            <w:tcW w:w="4606" w:type="dxa"/>
          </w:tcPr>
          <w:p w14:paraId="090DA076" w14:textId="77777777" w:rsidR="00B80A96" w:rsidRPr="00C91D15" w:rsidRDefault="00B80A96" w:rsidP="0076077E">
            <w:pPr>
              <w:tabs>
                <w:tab w:val="left" w:pos="6840"/>
              </w:tabs>
              <w:jc w:val="center"/>
              <w:rPr>
                <w:lang w:eastAsia="zh-CN"/>
              </w:rPr>
            </w:pPr>
            <w:r w:rsidRPr="00C91D15">
              <w:rPr>
                <w:lang w:eastAsia="zh-CN"/>
              </w:rPr>
              <w:t>A házasságkötést</w:t>
            </w:r>
            <w:r>
              <w:rPr>
                <w:lang w:eastAsia="zh-CN"/>
              </w:rPr>
              <w:t>/</w:t>
            </w:r>
            <w:r w:rsidRPr="00C91D15">
              <w:rPr>
                <w:lang w:eastAsia="zh-CN"/>
              </w:rPr>
              <w:t>engedélyezem</w:t>
            </w:r>
            <w:r>
              <w:rPr>
                <w:lang w:eastAsia="zh-CN"/>
              </w:rPr>
              <w:t>:</w:t>
            </w:r>
          </w:p>
        </w:tc>
        <w:tc>
          <w:tcPr>
            <w:tcW w:w="4606" w:type="dxa"/>
          </w:tcPr>
          <w:p w14:paraId="6AD192C0" w14:textId="77777777" w:rsidR="00B80A96" w:rsidRPr="00C91D15" w:rsidRDefault="00B80A96" w:rsidP="0076077E">
            <w:pPr>
              <w:tabs>
                <w:tab w:val="left" w:pos="6840"/>
              </w:tabs>
              <w:jc w:val="center"/>
              <w:rPr>
                <w:lang w:eastAsia="zh-CN"/>
              </w:rPr>
            </w:pPr>
            <w:r w:rsidRPr="00C91D15">
              <w:rPr>
                <w:lang w:eastAsia="zh-CN"/>
              </w:rPr>
              <w:t>___________________________</w:t>
            </w:r>
          </w:p>
        </w:tc>
      </w:tr>
      <w:tr w:rsidR="00B80A96" w:rsidRPr="00C91D15" w14:paraId="7D4C5BFA" w14:textId="77777777" w:rsidTr="0076077E">
        <w:tc>
          <w:tcPr>
            <w:tcW w:w="4606" w:type="dxa"/>
          </w:tcPr>
          <w:p w14:paraId="2F737219" w14:textId="77777777" w:rsidR="00B80A96" w:rsidRPr="00C91D15" w:rsidRDefault="00B80A96" w:rsidP="0076077E">
            <w:pPr>
              <w:tabs>
                <w:tab w:val="left" w:pos="6840"/>
              </w:tabs>
              <w:jc w:val="center"/>
              <w:rPr>
                <w:lang w:eastAsia="zh-CN"/>
              </w:rPr>
            </w:pPr>
          </w:p>
        </w:tc>
        <w:tc>
          <w:tcPr>
            <w:tcW w:w="4606" w:type="dxa"/>
          </w:tcPr>
          <w:p w14:paraId="7AED0398" w14:textId="77777777" w:rsidR="00B80A96" w:rsidRDefault="00B80A96" w:rsidP="0076077E">
            <w:pPr>
              <w:tabs>
                <w:tab w:val="left" w:pos="6840"/>
              </w:tabs>
              <w:jc w:val="center"/>
              <w:rPr>
                <w:lang w:eastAsia="zh-CN"/>
              </w:rPr>
            </w:pPr>
            <w:r w:rsidRPr="00C91D15">
              <w:rPr>
                <w:lang w:eastAsia="zh-CN"/>
              </w:rPr>
              <w:t>jegyző</w:t>
            </w:r>
          </w:p>
          <w:p w14:paraId="71AFC83D" w14:textId="77777777" w:rsidR="00B80A96" w:rsidRDefault="00B80A96" w:rsidP="0076077E">
            <w:pPr>
              <w:tabs>
                <w:tab w:val="left" w:pos="6840"/>
              </w:tabs>
              <w:jc w:val="center"/>
              <w:rPr>
                <w:lang w:eastAsia="zh-CN"/>
              </w:rPr>
            </w:pPr>
          </w:p>
          <w:p w14:paraId="7FA1CD42" w14:textId="77777777" w:rsidR="00B80A96" w:rsidRPr="00C91D15" w:rsidRDefault="00B80A96" w:rsidP="0076077E">
            <w:pPr>
              <w:tabs>
                <w:tab w:val="left" w:pos="6840"/>
              </w:tabs>
              <w:jc w:val="center"/>
              <w:rPr>
                <w:lang w:eastAsia="zh-CN"/>
              </w:rPr>
            </w:pPr>
          </w:p>
        </w:tc>
      </w:tr>
    </w:tbl>
    <w:p w14:paraId="75718186" w14:textId="77777777" w:rsidR="00F71F1F" w:rsidRDefault="00F71F1F" w:rsidP="00F71F1F">
      <w:pPr>
        <w:jc w:val="both"/>
      </w:pPr>
    </w:p>
    <w:p w14:paraId="1E82EDB0" w14:textId="77777777" w:rsidR="00BE1681" w:rsidRDefault="00BE1681" w:rsidP="00F71F1F">
      <w:pPr>
        <w:jc w:val="both"/>
      </w:pPr>
    </w:p>
    <w:p w14:paraId="1FE54418" w14:textId="77777777" w:rsidR="00BE1681" w:rsidRDefault="00BE1681" w:rsidP="00F71F1F">
      <w:pPr>
        <w:jc w:val="both"/>
      </w:pPr>
    </w:p>
    <w:p w14:paraId="39720750" w14:textId="77777777" w:rsidR="00BE1681" w:rsidRDefault="00BE1681" w:rsidP="00F71F1F">
      <w:pPr>
        <w:jc w:val="both"/>
      </w:pPr>
    </w:p>
    <w:p w14:paraId="668F638C" w14:textId="77777777" w:rsidR="00BE1681" w:rsidRDefault="00BE1681" w:rsidP="00F71F1F">
      <w:pPr>
        <w:jc w:val="both"/>
      </w:pPr>
    </w:p>
    <w:p w14:paraId="25EAE9BF" w14:textId="77777777" w:rsidR="00BE1681" w:rsidRDefault="00BE1681" w:rsidP="00F71F1F">
      <w:pPr>
        <w:jc w:val="both"/>
      </w:pPr>
    </w:p>
    <w:p w14:paraId="40160FD7" w14:textId="77777777" w:rsidR="00BE1681" w:rsidRDefault="00BE1681" w:rsidP="00F71F1F">
      <w:pPr>
        <w:jc w:val="both"/>
      </w:pPr>
    </w:p>
    <w:p w14:paraId="296A8193" w14:textId="77777777" w:rsidR="00BE1681" w:rsidRDefault="00BE1681" w:rsidP="00F71F1F">
      <w:pPr>
        <w:jc w:val="both"/>
      </w:pPr>
    </w:p>
    <w:p w14:paraId="75F9AF67" w14:textId="77777777" w:rsidR="00B80A96" w:rsidRDefault="00B80A96" w:rsidP="00F71F1F">
      <w:pPr>
        <w:jc w:val="both"/>
      </w:pPr>
    </w:p>
    <w:p w14:paraId="06CAFBCE" w14:textId="77777777" w:rsidR="00B80A96" w:rsidRDefault="00B80A96" w:rsidP="00F71F1F">
      <w:pPr>
        <w:jc w:val="both"/>
      </w:pPr>
    </w:p>
    <w:p w14:paraId="342ACB34" w14:textId="77777777" w:rsidR="00B80A96" w:rsidRDefault="00B80A96" w:rsidP="00F71F1F">
      <w:pPr>
        <w:jc w:val="both"/>
      </w:pPr>
    </w:p>
    <w:p w14:paraId="68C25AA9" w14:textId="77777777" w:rsidR="00B80A96" w:rsidRDefault="00B80A96" w:rsidP="00F71F1F">
      <w:pPr>
        <w:jc w:val="both"/>
      </w:pPr>
    </w:p>
    <w:p w14:paraId="031CFE42" w14:textId="77777777" w:rsidR="00B80A96" w:rsidRDefault="00B80A96" w:rsidP="00F71F1F">
      <w:pPr>
        <w:jc w:val="both"/>
      </w:pPr>
    </w:p>
    <w:p w14:paraId="0A52DCEE" w14:textId="77777777" w:rsidR="00B80A96" w:rsidRDefault="00B80A96" w:rsidP="00F71F1F">
      <w:pPr>
        <w:jc w:val="both"/>
      </w:pPr>
    </w:p>
    <w:p w14:paraId="27F25DB9" w14:textId="77777777" w:rsidR="00B80A96" w:rsidRDefault="00B80A96" w:rsidP="00F71F1F">
      <w:pPr>
        <w:jc w:val="both"/>
      </w:pPr>
    </w:p>
    <w:p w14:paraId="180242B7" w14:textId="77777777" w:rsidR="00B80A96" w:rsidRDefault="00B80A96" w:rsidP="00F71F1F">
      <w:pPr>
        <w:jc w:val="both"/>
      </w:pPr>
    </w:p>
    <w:p w14:paraId="29C619C5" w14:textId="77777777" w:rsidR="00B80A96" w:rsidRDefault="00B80A96" w:rsidP="00F71F1F">
      <w:pPr>
        <w:jc w:val="both"/>
      </w:pPr>
    </w:p>
    <w:p w14:paraId="2FD76E00" w14:textId="77777777" w:rsidR="00B80A96" w:rsidRDefault="00B80A96" w:rsidP="00F71F1F">
      <w:pPr>
        <w:jc w:val="both"/>
      </w:pPr>
    </w:p>
    <w:p w14:paraId="76A3C682" w14:textId="77777777" w:rsidR="00B80A96" w:rsidRDefault="00B80A96" w:rsidP="00F71F1F">
      <w:pPr>
        <w:jc w:val="both"/>
      </w:pPr>
    </w:p>
    <w:p w14:paraId="04035CE2" w14:textId="77777777" w:rsidR="00B80A96" w:rsidRDefault="00B80A96" w:rsidP="00F71F1F">
      <w:pPr>
        <w:jc w:val="both"/>
      </w:pPr>
    </w:p>
    <w:p w14:paraId="100EF856" w14:textId="77777777" w:rsidR="00B80A96" w:rsidRDefault="00B80A96" w:rsidP="00F71F1F">
      <w:pPr>
        <w:jc w:val="both"/>
      </w:pPr>
    </w:p>
    <w:p w14:paraId="2959B17E" w14:textId="77777777" w:rsidR="00B80A96" w:rsidRDefault="00B80A96" w:rsidP="00F71F1F">
      <w:pPr>
        <w:jc w:val="both"/>
      </w:pPr>
    </w:p>
    <w:p w14:paraId="70FAF5BA" w14:textId="77777777" w:rsidR="00B80A96" w:rsidRDefault="00B80A96" w:rsidP="00F71F1F">
      <w:pPr>
        <w:jc w:val="both"/>
      </w:pPr>
    </w:p>
    <w:p w14:paraId="66B1E14C" w14:textId="77777777" w:rsidR="00B80A96" w:rsidRDefault="00B80A96" w:rsidP="00F71F1F">
      <w:pPr>
        <w:jc w:val="both"/>
      </w:pPr>
    </w:p>
    <w:p w14:paraId="511CFCD8" w14:textId="77777777" w:rsidR="00B80A96" w:rsidRDefault="00B80A96" w:rsidP="00F71F1F">
      <w:pPr>
        <w:jc w:val="both"/>
      </w:pPr>
    </w:p>
    <w:p w14:paraId="601CDB4F" w14:textId="77777777" w:rsidR="00B80A96" w:rsidRDefault="00B80A96" w:rsidP="00F71F1F">
      <w:pPr>
        <w:jc w:val="both"/>
      </w:pPr>
    </w:p>
    <w:p w14:paraId="4E1654AB" w14:textId="77777777" w:rsidR="00B80A96" w:rsidRDefault="00B80A96" w:rsidP="00F71F1F">
      <w:pPr>
        <w:jc w:val="both"/>
      </w:pPr>
    </w:p>
    <w:p w14:paraId="49BAFE56" w14:textId="77777777" w:rsidR="00B80A96" w:rsidRDefault="00B80A96" w:rsidP="00F71F1F">
      <w:pPr>
        <w:jc w:val="both"/>
      </w:pPr>
    </w:p>
    <w:p w14:paraId="25BBF765" w14:textId="77777777" w:rsidR="00B80A96" w:rsidRDefault="00B80A96" w:rsidP="00F71F1F">
      <w:pPr>
        <w:jc w:val="both"/>
      </w:pPr>
    </w:p>
    <w:p w14:paraId="370EA27A" w14:textId="77777777" w:rsidR="00B80A96" w:rsidRDefault="00B80A96" w:rsidP="00F71F1F">
      <w:pPr>
        <w:jc w:val="both"/>
      </w:pPr>
    </w:p>
    <w:p w14:paraId="477BF26B" w14:textId="77777777" w:rsidR="00B80A96" w:rsidRDefault="00B80A96" w:rsidP="00F71F1F">
      <w:pPr>
        <w:jc w:val="both"/>
      </w:pPr>
    </w:p>
    <w:p w14:paraId="790FD360" w14:textId="77777777" w:rsidR="00B80A96" w:rsidRDefault="00B80A96" w:rsidP="00F71F1F">
      <w:pPr>
        <w:jc w:val="both"/>
      </w:pPr>
    </w:p>
    <w:p w14:paraId="6F2D0847" w14:textId="77777777" w:rsidR="00B80A96" w:rsidRDefault="00B80A96" w:rsidP="00F71F1F">
      <w:pPr>
        <w:jc w:val="both"/>
      </w:pPr>
    </w:p>
    <w:p w14:paraId="2DA3761E" w14:textId="77777777" w:rsidR="00B80A96" w:rsidRDefault="00B80A96" w:rsidP="00F71F1F">
      <w:pPr>
        <w:jc w:val="both"/>
      </w:pPr>
    </w:p>
    <w:p w14:paraId="72F72D25" w14:textId="77777777" w:rsidR="00B80A96" w:rsidRDefault="00B80A96" w:rsidP="00F71F1F">
      <w:pPr>
        <w:jc w:val="both"/>
      </w:pPr>
    </w:p>
    <w:p w14:paraId="0F8BD2E4" w14:textId="77777777" w:rsidR="00B80A96" w:rsidRDefault="00B80A96" w:rsidP="00F71F1F">
      <w:pPr>
        <w:jc w:val="both"/>
      </w:pPr>
    </w:p>
    <w:p w14:paraId="02261E6B" w14:textId="77777777" w:rsidR="00B80A96" w:rsidRDefault="00B80A96" w:rsidP="00F71F1F">
      <w:pPr>
        <w:jc w:val="both"/>
      </w:pPr>
    </w:p>
    <w:p w14:paraId="0B699B15" w14:textId="77777777" w:rsidR="00B80A96" w:rsidRDefault="00B80A96" w:rsidP="00F71F1F">
      <w:pPr>
        <w:jc w:val="both"/>
      </w:pPr>
    </w:p>
    <w:p w14:paraId="6D6F2E8C" w14:textId="77777777" w:rsidR="00BF2A07" w:rsidRPr="00B80A96" w:rsidRDefault="00B80A96" w:rsidP="00B80A96">
      <w:pPr>
        <w:ind w:left="360"/>
        <w:jc w:val="right"/>
        <w:rPr>
          <w:i/>
        </w:rPr>
      </w:pPr>
      <w:r>
        <w:rPr>
          <w:i/>
        </w:rPr>
        <w:t xml:space="preserve">2. </w:t>
      </w:r>
      <w:r w:rsidR="005E3CA2">
        <w:rPr>
          <w:rStyle w:val="Lbjegyzet-hivatkozs"/>
          <w:i/>
        </w:rPr>
        <w:footnoteReference w:id="3"/>
      </w:r>
      <w:r w:rsidR="00BF2A07" w:rsidRPr="00B80A96">
        <w:rPr>
          <w:i/>
        </w:rPr>
        <w:t xml:space="preserve">melléklet a </w:t>
      </w:r>
      <w:r w:rsidR="00BE1681" w:rsidRPr="00B80A96">
        <w:rPr>
          <w:i/>
        </w:rPr>
        <w:t>12</w:t>
      </w:r>
      <w:r w:rsidR="00BF2A07" w:rsidRPr="00B80A96">
        <w:rPr>
          <w:i/>
        </w:rPr>
        <w:t>/2017. (</w:t>
      </w:r>
      <w:r w:rsidR="00BE1681" w:rsidRPr="00B80A96">
        <w:rPr>
          <w:i/>
        </w:rPr>
        <w:t>VI.27.)</w:t>
      </w:r>
      <w:r w:rsidR="00BF2A07" w:rsidRPr="00B80A96">
        <w:rPr>
          <w:i/>
        </w:rPr>
        <w:t xml:space="preserve"> önkormányzati rendelethez</w:t>
      </w:r>
    </w:p>
    <w:p w14:paraId="5D59B15A" w14:textId="77777777" w:rsidR="00BF2A07" w:rsidRDefault="00BF2A07" w:rsidP="00BF2A07">
      <w:pPr>
        <w:widowControl w:val="0"/>
        <w:contextualSpacing/>
        <w:jc w:val="center"/>
        <w:rPr>
          <w:b/>
          <w:lang w:eastAsia="x-none"/>
        </w:rPr>
      </w:pPr>
    </w:p>
    <w:p w14:paraId="54F5A807" w14:textId="77777777" w:rsidR="005E3CA2" w:rsidRPr="005E3CA2" w:rsidRDefault="005E3CA2" w:rsidP="005E3CA2">
      <w:pPr>
        <w:widowControl w:val="0"/>
        <w:contextualSpacing/>
        <w:jc w:val="center"/>
        <w:rPr>
          <w:lang w:eastAsia="x-none"/>
        </w:rPr>
      </w:pPr>
      <w:r w:rsidRPr="005E3CA2">
        <w:rPr>
          <w:b/>
          <w:lang w:eastAsia="x-none"/>
        </w:rPr>
        <w:t>Szolgáltatási díjak</w:t>
      </w:r>
    </w:p>
    <w:p w14:paraId="6F3C08AE" w14:textId="77777777" w:rsidR="005E3CA2" w:rsidRPr="005E3CA2" w:rsidRDefault="005E3CA2" w:rsidP="005E3CA2">
      <w:pPr>
        <w:widowControl w:val="0"/>
        <w:contextualSpacing/>
        <w:rPr>
          <w:lang w:eastAsia="x-none"/>
        </w:rPr>
      </w:pPr>
    </w:p>
    <w:p w14:paraId="6D25E9E1" w14:textId="77777777" w:rsidR="005E3CA2" w:rsidRPr="005E3CA2" w:rsidRDefault="005E3CA2" w:rsidP="005E3CA2">
      <w:pPr>
        <w:rPr>
          <w:b/>
          <w:lang w:eastAsia="zh-CN"/>
        </w:rPr>
      </w:pPr>
      <w:r w:rsidRPr="005E3CA2">
        <w:rPr>
          <w:b/>
          <w:lang w:eastAsia="zh-CN"/>
        </w:rPr>
        <w:t xml:space="preserve">I. Alapszolgáltatás </w:t>
      </w:r>
    </w:p>
    <w:p w14:paraId="628A4184" w14:textId="77777777" w:rsidR="005E3CA2" w:rsidRPr="005E3CA2" w:rsidRDefault="005E3CA2" w:rsidP="005E3CA2">
      <w:pPr>
        <w:rPr>
          <w:lang w:eastAsia="zh-CN"/>
        </w:rPr>
      </w:pPr>
      <w:r w:rsidRPr="005E3CA2">
        <w:rPr>
          <w:lang w:eastAsia="zh-CN"/>
        </w:rPr>
        <w:t xml:space="preserve">Alapszolgáltatás nyújtása kötelező: a hivatali munkaidőn kívül, hivatali helyiségben történő házasságkötés esetén </w:t>
      </w:r>
    </w:p>
    <w:p w14:paraId="6D004AA1" w14:textId="77777777" w:rsidR="005E3CA2" w:rsidRPr="005E3CA2" w:rsidRDefault="005E3CA2" w:rsidP="005E3CA2">
      <w:pPr>
        <w:rPr>
          <w:lang w:eastAsia="zh-CN"/>
        </w:rPr>
      </w:pPr>
      <w:r w:rsidRPr="005E3CA2">
        <w:rPr>
          <w:lang w:eastAsia="zh-CN"/>
        </w:rPr>
        <w:t xml:space="preserve">Tartalma: házasságkötés/bejelentett élettársi kapcsolat létesítése, ünnepi beszéd, rendezvényhez a </w:t>
      </w:r>
    </w:p>
    <w:p w14:paraId="3F3BEEFC" w14:textId="77777777" w:rsidR="005E3CA2" w:rsidRPr="005E3CA2" w:rsidRDefault="005E3CA2" w:rsidP="005E3CA2">
      <w:pPr>
        <w:rPr>
          <w:lang w:eastAsia="zh-CN"/>
        </w:rPr>
      </w:pPr>
      <w:r w:rsidRPr="005E3CA2">
        <w:rPr>
          <w:lang w:eastAsia="zh-CN"/>
        </w:rPr>
        <w:t xml:space="preserve">hivatalos helyiség biztosítása  </w:t>
      </w:r>
    </w:p>
    <w:p w14:paraId="794C13FB" w14:textId="7E883027" w:rsidR="005E3CA2" w:rsidRPr="005E3CA2" w:rsidRDefault="005E3CA2" w:rsidP="005E3CA2">
      <w:pPr>
        <w:rPr>
          <w:lang w:eastAsia="zh-CN"/>
        </w:rPr>
      </w:pPr>
      <w:r w:rsidRPr="005E3CA2">
        <w:rPr>
          <w:lang w:eastAsia="zh-CN"/>
        </w:rPr>
        <w:t>(terem berendezése, takarítás, rezsiköltség) díja:</w:t>
      </w:r>
      <w:r w:rsidRPr="005E3CA2">
        <w:rPr>
          <w:lang w:eastAsia="zh-CN"/>
        </w:rPr>
        <w:tab/>
      </w:r>
      <w:r w:rsidRPr="005E3CA2">
        <w:rPr>
          <w:lang w:eastAsia="zh-CN"/>
        </w:rPr>
        <w:tab/>
      </w:r>
      <w:r w:rsidRPr="005E3CA2">
        <w:rPr>
          <w:lang w:eastAsia="zh-CN"/>
        </w:rPr>
        <w:tab/>
      </w:r>
      <w:r w:rsidRPr="005E3CA2">
        <w:rPr>
          <w:lang w:eastAsia="zh-CN"/>
        </w:rPr>
        <w:tab/>
      </w:r>
      <w:r w:rsidRPr="005E3CA2">
        <w:rPr>
          <w:lang w:eastAsia="zh-CN"/>
        </w:rPr>
        <w:tab/>
      </w:r>
      <w:del w:id="8" w:author="Balogh Szilvia" w:date="2025-11-20T15:31:00Z" w16du:dateUtc="2025-11-20T14:31:00Z">
        <w:r w:rsidRPr="005E3CA2" w:rsidDel="009A4B45">
          <w:rPr>
            <w:lang w:eastAsia="zh-CN"/>
          </w:rPr>
          <w:delText>27</w:delText>
        </w:r>
      </w:del>
      <w:ins w:id="9" w:author="Balogh Szilvia" w:date="2025-11-20T15:31:00Z" w16du:dateUtc="2025-11-20T14:31:00Z">
        <w:r w:rsidR="009A4B45">
          <w:rPr>
            <w:lang w:eastAsia="zh-CN"/>
          </w:rPr>
          <w:t>35</w:t>
        </w:r>
      </w:ins>
      <w:r w:rsidRPr="005E3CA2">
        <w:rPr>
          <w:lang w:eastAsia="zh-CN"/>
        </w:rPr>
        <w:t xml:space="preserve">.000.-Ft </w:t>
      </w:r>
    </w:p>
    <w:p w14:paraId="76A78D99" w14:textId="34759863" w:rsidR="005E3CA2" w:rsidRPr="005E3CA2" w:rsidRDefault="005E3CA2" w:rsidP="005E3CA2">
      <w:pPr>
        <w:widowControl w:val="0"/>
        <w:rPr>
          <w:lang w:eastAsia="x-none"/>
        </w:rPr>
      </w:pPr>
      <w:r w:rsidRPr="005E3CA2">
        <w:rPr>
          <w:lang w:eastAsia="x-none"/>
        </w:rPr>
        <w:t>Amennyiben egyik fél sem rendelkezik szigethalmi lakcímmel, abban az esetben az alapszolgáltatás díja:</w:t>
      </w:r>
      <w:r w:rsidRPr="005E3CA2">
        <w:rPr>
          <w:lang w:eastAsia="x-none"/>
        </w:rPr>
        <w:tab/>
      </w:r>
      <w:r w:rsidRPr="005E3CA2">
        <w:rPr>
          <w:lang w:eastAsia="x-none"/>
        </w:rPr>
        <w:tab/>
      </w:r>
      <w:r w:rsidRPr="005E3CA2">
        <w:rPr>
          <w:lang w:eastAsia="x-none"/>
        </w:rPr>
        <w:tab/>
      </w:r>
      <w:r w:rsidRPr="005E3CA2">
        <w:rPr>
          <w:lang w:eastAsia="x-none"/>
        </w:rPr>
        <w:tab/>
      </w:r>
      <w:r w:rsidRPr="005E3CA2">
        <w:rPr>
          <w:lang w:eastAsia="x-none"/>
        </w:rPr>
        <w:tab/>
      </w:r>
      <w:r w:rsidRPr="005E3CA2">
        <w:rPr>
          <w:lang w:eastAsia="x-none"/>
        </w:rPr>
        <w:tab/>
      </w:r>
      <w:r w:rsidRPr="005E3CA2">
        <w:rPr>
          <w:lang w:eastAsia="x-none"/>
        </w:rPr>
        <w:tab/>
      </w:r>
      <w:r w:rsidRPr="005E3CA2">
        <w:rPr>
          <w:lang w:eastAsia="x-none"/>
        </w:rPr>
        <w:tab/>
      </w:r>
      <w:r w:rsidRPr="005E3CA2">
        <w:rPr>
          <w:lang w:eastAsia="x-none"/>
        </w:rPr>
        <w:tab/>
      </w:r>
      <w:del w:id="10" w:author="Balogh Szilvia" w:date="2025-11-20T15:31:00Z" w16du:dateUtc="2025-11-20T14:31:00Z">
        <w:r w:rsidRPr="005E3CA2" w:rsidDel="009A4B45">
          <w:rPr>
            <w:lang w:eastAsia="x-none"/>
          </w:rPr>
          <w:delText>37</w:delText>
        </w:r>
      </w:del>
      <w:ins w:id="11" w:author="Balogh Szilvia" w:date="2025-11-20T15:31:00Z" w16du:dateUtc="2025-11-20T14:31:00Z">
        <w:r w:rsidR="009A4B45">
          <w:rPr>
            <w:lang w:eastAsia="x-none"/>
          </w:rPr>
          <w:t>45</w:t>
        </w:r>
      </w:ins>
      <w:r w:rsidRPr="005E3CA2">
        <w:rPr>
          <w:lang w:eastAsia="x-none"/>
        </w:rPr>
        <w:t>.000.- Ft</w:t>
      </w:r>
    </w:p>
    <w:p w14:paraId="14F02BE2" w14:textId="77777777" w:rsidR="005E3CA2" w:rsidRPr="005E3CA2" w:rsidRDefault="005E3CA2" w:rsidP="005E3CA2">
      <w:pPr>
        <w:rPr>
          <w:lang w:eastAsia="zh-CN"/>
        </w:rPr>
      </w:pPr>
      <w:r w:rsidRPr="005E3CA2">
        <w:rPr>
          <w:lang w:eastAsia="zh-CN"/>
        </w:rPr>
        <w:t>mely tárgyi adómentességet élvez, így általános forgalmi adót nem tartalmaz.</w:t>
      </w:r>
    </w:p>
    <w:p w14:paraId="5CD035F9" w14:textId="77777777" w:rsidR="005E3CA2" w:rsidRPr="005E3CA2" w:rsidRDefault="005E3CA2" w:rsidP="005E3CA2">
      <w:pPr>
        <w:rPr>
          <w:lang w:eastAsia="zh-CN"/>
        </w:rPr>
      </w:pPr>
    </w:p>
    <w:p w14:paraId="3AB36620" w14:textId="77777777" w:rsidR="005E3CA2" w:rsidRPr="005E3CA2" w:rsidRDefault="005E3CA2" w:rsidP="005E3CA2">
      <w:pPr>
        <w:rPr>
          <w:b/>
          <w:u w:val="single"/>
          <w:lang w:eastAsia="zh-CN"/>
        </w:rPr>
      </w:pPr>
      <w:r w:rsidRPr="005E3CA2">
        <w:rPr>
          <w:b/>
          <w:u w:val="single"/>
          <w:lang w:eastAsia="zh-CN"/>
        </w:rPr>
        <w:t>II. Külső helyszínen történő szolgáltatás</w:t>
      </w:r>
    </w:p>
    <w:p w14:paraId="0F61BD35" w14:textId="77777777" w:rsidR="005E3CA2" w:rsidRPr="005E3CA2" w:rsidRDefault="005E3CA2" w:rsidP="005E3CA2">
      <w:pPr>
        <w:rPr>
          <w:lang w:eastAsia="zh-CN"/>
        </w:rPr>
      </w:pPr>
      <w:r w:rsidRPr="005E3CA2">
        <w:rPr>
          <w:lang w:eastAsia="zh-CN"/>
        </w:rPr>
        <w:t>A szolgáltatás igénybevétele kötelező: a hivatali munkaidőn belül és kívül, nem hivatali helyiségben történő házasságkötés/bejelentett élettársi kapcsolat létesítése esetén</w:t>
      </w:r>
    </w:p>
    <w:p w14:paraId="33A45D17" w14:textId="77777777" w:rsidR="005E3CA2" w:rsidRPr="005E3CA2" w:rsidRDefault="005E3CA2" w:rsidP="005E3CA2">
      <w:pPr>
        <w:rPr>
          <w:lang w:eastAsia="zh-CN"/>
        </w:rPr>
      </w:pPr>
      <w:r w:rsidRPr="005E3CA2">
        <w:rPr>
          <w:lang w:eastAsia="zh-CN"/>
        </w:rPr>
        <w:t>Tartalma: házasságkötés/bejelentett élettársi kapcsolat létesítése</w:t>
      </w:r>
    </w:p>
    <w:p w14:paraId="43941618" w14:textId="487C5B75" w:rsidR="005E3CA2" w:rsidRPr="005E3CA2" w:rsidRDefault="005E3CA2" w:rsidP="005E3CA2">
      <w:pPr>
        <w:rPr>
          <w:lang w:eastAsia="zh-CN"/>
        </w:rPr>
      </w:pPr>
      <w:r w:rsidRPr="005E3CA2">
        <w:rPr>
          <w:lang w:eastAsia="zh-CN"/>
        </w:rPr>
        <w:t>Díja:</w:t>
      </w:r>
      <w:r w:rsidRPr="005E3CA2">
        <w:rPr>
          <w:lang w:eastAsia="zh-CN"/>
        </w:rPr>
        <w:tab/>
      </w:r>
      <w:r w:rsidRPr="005E3CA2">
        <w:rPr>
          <w:lang w:eastAsia="zh-CN"/>
        </w:rPr>
        <w:tab/>
      </w:r>
      <w:r w:rsidRPr="005E3CA2">
        <w:rPr>
          <w:lang w:eastAsia="zh-CN"/>
        </w:rPr>
        <w:tab/>
      </w:r>
      <w:r w:rsidRPr="005E3CA2">
        <w:rPr>
          <w:lang w:eastAsia="zh-CN"/>
        </w:rPr>
        <w:tab/>
      </w:r>
      <w:r w:rsidRPr="005E3CA2">
        <w:rPr>
          <w:lang w:eastAsia="zh-CN"/>
        </w:rPr>
        <w:tab/>
      </w:r>
      <w:r w:rsidRPr="005E3CA2">
        <w:rPr>
          <w:lang w:eastAsia="zh-CN"/>
        </w:rPr>
        <w:tab/>
      </w:r>
      <w:r w:rsidRPr="005E3CA2">
        <w:rPr>
          <w:lang w:eastAsia="zh-CN"/>
        </w:rPr>
        <w:tab/>
      </w:r>
      <w:r w:rsidRPr="005E3CA2">
        <w:rPr>
          <w:lang w:eastAsia="zh-CN"/>
        </w:rPr>
        <w:tab/>
      </w:r>
      <w:r w:rsidRPr="005E3CA2">
        <w:rPr>
          <w:lang w:eastAsia="zh-CN"/>
        </w:rPr>
        <w:tab/>
      </w:r>
      <w:r w:rsidRPr="005E3CA2">
        <w:rPr>
          <w:lang w:eastAsia="zh-CN"/>
        </w:rPr>
        <w:tab/>
      </w:r>
      <w:r w:rsidRPr="005E3CA2">
        <w:rPr>
          <w:lang w:eastAsia="zh-CN"/>
        </w:rPr>
        <w:tab/>
      </w:r>
      <w:del w:id="12" w:author="Balogh Szilvia" w:date="2025-11-20T15:31:00Z" w16du:dateUtc="2025-11-20T14:31:00Z">
        <w:r w:rsidRPr="005E3CA2" w:rsidDel="009A4B45">
          <w:rPr>
            <w:lang w:eastAsia="zh-CN"/>
          </w:rPr>
          <w:delText>37</w:delText>
        </w:r>
      </w:del>
      <w:ins w:id="13" w:author="Balogh Szilvia" w:date="2025-11-20T15:31:00Z" w16du:dateUtc="2025-11-20T14:31:00Z">
        <w:r w:rsidR="009A4B45">
          <w:rPr>
            <w:lang w:eastAsia="zh-CN"/>
          </w:rPr>
          <w:t>45</w:t>
        </w:r>
      </w:ins>
      <w:r w:rsidRPr="005E3CA2">
        <w:rPr>
          <w:lang w:eastAsia="zh-CN"/>
        </w:rPr>
        <w:t>.000.-Ft</w:t>
      </w:r>
    </w:p>
    <w:p w14:paraId="23206F49" w14:textId="6DCF6B14" w:rsidR="005E3CA2" w:rsidRPr="005E3CA2" w:rsidRDefault="005E3CA2" w:rsidP="005E3CA2">
      <w:pPr>
        <w:rPr>
          <w:lang w:eastAsia="zh-CN"/>
        </w:rPr>
      </w:pPr>
      <w:r w:rsidRPr="005E3CA2">
        <w:rPr>
          <w:lang w:eastAsia="x-none"/>
        </w:rPr>
        <w:t xml:space="preserve">Amennyiben egyik fél sem rendelkezik szigethalmi lakcímmel, abban az esetben a szolgáltatás díja </w:t>
      </w:r>
      <w:r w:rsidRPr="005E3CA2">
        <w:rPr>
          <w:lang w:eastAsia="x-none"/>
        </w:rPr>
        <w:tab/>
      </w:r>
      <w:r w:rsidRPr="005E3CA2">
        <w:rPr>
          <w:lang w:eastAsia="x-none"/>
        </w:rPr>
        <w:tab/>
      </w:r>
      <w:r w:rsidRPr="005E3CA2">
        <w:rPr>
          <w:lang w:eastAsia="x-none"/>
        </w:rPr>
        <w:tab/>
      </w:r>
      <w:r w:rsidRPr="005E3CA2">
        <w:rPr>
          <w:lang w:eastAsia="x-none"/>
        </w:rPr>
        <w:tab/>
      </w:r>
      <w:r w:rsidRPr="005E3CA2">
        <w:rPr>
          <w:lang w:eastAsia="x-none"/>
        </w:rPr>
        <w:tab/>
      </w:r>
      <w:r w:rsidRPr="005E3CA2">
        <w:rPr>
          <w:lang w:eastAsia="x-none"/>
        </w:rPr>
        <w:tab/>
      </w:r>
      <w:r w:rsidRPr="005E3CA2">
        <w:rPr>
          <w:lang w:eastAsia="x-none"/>
        </w:rPr>
        <w:tab/>
      </w:r>
      <w:r w:rsidRPr="005E3CA2">
        <w:rPr>
          <w:lang w:eastAsia="x-none"/>
        </w:rPr>
        <w:tab/>
      </w:r>
      <w:r w:rsidRPr="005E3CA2">
        <w:rPr>
          <w:lang w:eastAsia="x-none"/>
        </w:rPr>
        <w:tab/>
      </w:r>
      <w:del w:id="14" w:author="Balogh Szilvia" w:date="2025-11-20T15:31:00Z" w16du:dateUtc="2025-11-20T14:31:00Z">
        <w:r w:rsidRPr="005E3CA2" w:rsidDel="009A4B45">
          <w:rPr>
            <w:lang w:eastAsia="x-none"/>
          </w:rPr>
          <w:delText>47</w:delText>
        </w:r>
      </w:del>
      <w:ins w:id="15" w:author="Balogh Szilvia" w:date="2025-11-20T15:31:00Z" w16du:dateUtc="2025-11-20T14:31:00Z">
        <w:r w:rsidR="009A4B45">
          <w:rPr>
            <w:lang w:eastAsia="x-none"/>
          </w:rPr>
          <w:t>55</w:t>
        </w:r>
      </w:ins>
      <w:r w:rsidRPr="005E3CA2">
        <w:rPr>
          <w:lang w:eastAsia="x-none"/>
        </w:rPr>
        <w:t>.000.- Ft</w:t>
      </w:r>
    </w:p>
    <w:p w14:paraId="2E5A11D2" w14:textId="77777777" w:rsidR="005E3CA2" w:rsidRPr="005E3CA2" w:rsidRDefault="005E3CA2" w:rsidP="005E3CA2">
      <w:pPr>
        <w:rPr>
          <w:lang w:eastAsia="zh-CN"/>
        </w:rPr>
      </w:pPr>
      <w:r w:rsidRPr="005E3CA2">
        <w:rPr>
          <w:lang w:eastAsia="zh-CN"/>
        </w:rPr>
        <w:t xml:space="preserve">mely tárgyi adómentességet élvez, így általános forgalmi adót nem tartalmaz. </w:t>
      </w:r>
    </w:p>
    <w:p w14:paraId="506A7802" w14:textId="77777777" w:rsidR="005E3CA2" w:rsidRPr="005E3CA2" w:rsidRDefault="005E3CA2" w:rsidP="005E3CA2">
      <w:pPr>
        <w:rPr>
          <w:lang w:eastAsia="zh-CN"/>
        </w:rPr>
      </w:pPr>
    </w:p>
    <w:p w14:paraId="1F8AD2F3" w14:textId="77777777" w:rsidR="005E3CA2" w:rsidRPr="005E3CA2" w:rsidRDefault="005E3CA2" w:rsidP="005E3CA2">
      <w:pPr>
        <w:rPr>
          <w:lang w:eastAsia="zh-CN"/>
        </w:rPr>
      </w:pPr>
      <w:r w:rsidRPr="005E3CA2">
        <w:rPr>
          <w:lang w:eastAsia="zh-CN"/>
        </w:rPr>
        <w:tab/>
      </w:r>
    </w:p>
    <w:p w14:paraId="2BCB6F2C" w14:textId="77777777" w:rsidR="005E3CA2" w:rsidRPr="005E3CA2" w:rsidRDefault="005E3CA2" w:rsidP="005E3CA2">
      <w:pPr>
        <w:tabs>
          <w:tab w:val="right" w:leader="underscore" w:pos="9000"/>
        </w:tabs>
        <w:rPr>
          <w:b/>
          <w:lang w:eastAsia="zh-CN"/>
        </w:rPr>
      </w:pPr>
      <w:r w:rsidRPr="005E3CA2">
        <w:rPr>
          <w:b/>
          <w:lang w:eastAsia="zh-CN"/>
        </w:rPr>
        <w:t xml:space="preserve">III. Az anyakönyvvezető díjazása: </w:t>
      </w:r>
    </w:p>
    <w:p w14:paraId="3674BBFC" w14:textId="77777777" w:rsidR="005E3CA2" w:rsidRPr="005E3CA2" w:rsidRDefault="005E3CA2" w:rsidP="005E3CA2">
      <w:pPr>
        <w:widowControl w:val="0"/>
        <w:contextualSpacing/>
        <w:jc w:val="both"/>
        <w:rPr>
          <w:lang w:eastAsia="x-none"/>
        </w:rPr>
      </w:pPr>
      <w:r w:rsidRPr="005E3CA2">
        <w:rPr>
          <w:lang w:eastAsia="x-none"/>
        </w:rPr>
        <w:t>Az anyakönyvvezető választása szerint szabadidőben (Kttv. által szabályozottak szerint), vagy az alábbi díjazásban részesül:</w:t>
      </w:r>
    </w:p>
    <w:p w14:paraId="375C7396" w14:textId="77777777" w:rsidR="005E3CA2" w:rsidRPr="005E3CA2" w:rsidRDefault="005E3CA2" w:rsidP="005E3CA2">
      <w:pPr>
        <w:widowControl w:val="0"/>
        <w:contextualSpacing/>
        <w:jc w:val="both"/>
        <w:rPr>
          <w:lang w:eastAsia="x-none"/>
        </w:rPr>
      </w:pPr>
    </w:p>
    <w:p w14:paraId="70CB0E71" w14:textId="77777777" w:rsidR="005E3CA2" w:rsidRPr="005E3CA2" w:rsidRDefault="005E3CA2" w:rsidP="005E3CA2">
      <w:pPr>
        <w:numPr>
          <w:ilvl w:val="0"/>
          <w:numId w:val="11"/>
        </w:numPr>
        <w:suppressAutoHyphens w:val="0"/>
        <w:spacing w:after="160" w:line="259" w:lineRule="auto"/>
        <w:contextualSpacing/>
        <w:jc w:val="both"/>
        <w:rPr>
          <w:lang w:eastAsia="x-none"/>
        </w:rPr>
      </w:pPr>
      <w:r w:rsidRPr="005E3CA2">
        <w:rPr>
          <w:lang w:eastAsia="x-none"/>
        </w:rPr>
        <w:t>A hivatali helyiségben, hivatali munkaidőben lezajló anyakönyvi esemény után az anyakönyvvezetőt díjazás vagy szabadidő nem illeti meg.</w:t>
      </w:r>
    </w:p>
    <w:p w14:paraId="38F5F3CC" w14:textId="2F2E1599" w:rsidR="005E3CA2" w:rsidRPr="005E3CA2" w:rsidRDefault="005E3CA2" w:rsidP="005E3CA2">
      <w:pPr>
        <w:numPr>
          <w:ilvl w:val="0"/>
          <w:numId w:val="11"/>
        </w:numPr>
        <w:suppressAutoHyphens w:val="0"/>
        <w:spacing w:after="160" w:line="259" w:lineRule="auto"/>
        <w:contextualSpacing/>
        <w:jc w:val="both"/>
        <w:rPr>
          <w:lang w:eastAsia="x-none"/>
        </w:rPr>
      </w:pPr>
      <w:r w:rsidRPr="005E3CA2">
        <w:rPr>
          <w:lang w:eastAsia="x-none"/>
        </w:rPr>
        <w:t>A hivatali helyiség</w:t>
      </w:r>
      <w:r w:rsidR="00CD5DCD">
        <w:rPr>
          <w:lang w:eastAsia="x-none"/>
        </w:rPr>
        <w:t>en kívül</w:t>
      </w:r>
      <w:r w:rsidRPr="005E3CA2">
        <w:rPr>
          <w:lang w:eastAsia="x-none"/>
        </w:rPr>
        <w:t xml:space="preserve">, hivatali munkaidőn kívül történő anyakönyvi esemény után </w:t>
      </w:r>
      <w:del w:id="16" w:author="Balogh Szilvia" w:date="2025-11-20T15:31:00Z" w16du:dateUtc="2025-11-20T14:31:00Z">
        <w:r w:rsidRPr="005E3CA2" w:rsidDel="009A4B45">
          <w:rPr>
            <w:lang w:eastAsia="x-none"/>
          </w:rPr>
          <w:delText>16</w:delText>
        </w:r>
      </w:del>
      <w:ins w:id="17" w:author="Balogh Szilvia" w:date="2025-11-20T15:31:00Z" w16du:dateUtc="2025-11-20T14:31:00Z">
        <w:r w:rsidR="009A4B45">
          <w:rPr>
            <w:lang w:eastAsia="x-none"/>
          </w:rPr>
          <w:t>20</w:t>
        </w:r>
      </w:ins>
      <w:r w:rsidRPr="005E3CA2">
        <w:rPr>
          <w:lang w:eastAsia="x-none"/>
        </w:rPr>
        <w:t>.000.-Ft/esemény bruttó megbízási díj.</w:t>
      </w:r>
    </w:p>
    <w:p w14:paraId="4E969E91" w14:textId="77777777" w:rsidR="005E3CA2" w:rsidRPr="005E3CA2" w:rsidRDefault="005E3CA2" w:rsidP="005E3CA2">
      <w:pPr>
        <w:rPr>
          <w:lang w:eastAsia="zh-CN"/>
        </w:rPr>
      </w:pPr>
    </w:p>
    <w:p w14:paraId="034E0921" w14:textId="77777777" w:rsidR="005E3CA2" w:rsidRPr="005E3CA2" w:rsidRDefault="005E3CA2" w:rsidP="005E3CA2">
      <w:pPr>
        <w:rPr>
          <w:b/>
          <w:lang w:eastAsia="zh-CN"/>
        </w:rPr>
      </w:pPr>
      <w:r w:rsidRPr="005E3CA2">
        <w:rPr>
          <w:b/>
          <w:lang w:eastAsia="zh-CN"/>
        </w:rPr>
        <w:t xml:space="preserve">IV. Díjmentes szolgáltatások: </w:t>
      </w:r>
    </w:p>
    <w:p w14:paraId="63C0F268" w14:textId="77777777" w:rsidR="005E3CA2" w:rsidRPr="005E3CA2" w:rsidRDefault="005E3CA2" w:rsidP="005E3CA2">
      <w:pPr>
        <w:rPr>
          <w:lang w:eastAsia="zh-CN"/>
        </w:rPr>
      </w:pPr>
      <w:r w:rsidRPr="005E3CA2">
        <w:rPr>
          <w:b/>
          <w:lang w:eastAsia="zh-CN"/>
        </w:rPr>
        <w:t xml:space="preserve">a) </w:t>
      </w:r>
      <w:r w:rsidRPr="005E3CA2">
        <w:rPr>
          <w:lang w:eastAsia="zh-CN"/>
        </w:rPr>
        <w:t>Teremdíszítés nem élővirággal, emléklap, gépi zene biztosítása</w:t>
      </w:r>
    </w:p>
    <w:p w14:paraId="7C205B31" w14:textId="77777777" w:rsidR="005E3CA2" w:rsidRPr="005E3CA2" w:rsidRDefault="005E3CA2" w:rsidP="005E3CA2">
      <w:pPr>
        <w:rPr>
          <w:lang w:eastAsia="zh-CN"/>
        </w:rPr>
      </w:pPr>
      <w:r w:rsidRPr="005E3CA2">
        <w:rPr>
          <w:b/>
          <w:lang w:eastAsia="zh-CN"/>
        </w:rPr>
        <w:t xml:space="preserve">b) </w:t>
      </w:r>
      <w:r w:rsidRPr="005E3CA2">
        <w:rPr>
          <w:lang w:eastAsia="zh-CN"/>
        </w:rPr>
        <w:t>Egyéb szolgáltatások:</w:t>
      </w:r>
    </w:p>
    <w:p w14:paraId="00576EBA" w14:textId="77777777" w:rsidR="005E3CA2" w:rsidRPr="005E3CA2" w:rsidRDefault="005E3CA2" w:rsidP="005E3CA2">
      <w:pPr>
        <w:widowControl w:val="0"/>
        <w:contextualSpacing/>
        <w:rPr>
          <w:lang w:eastAsia="x-none"/>
        </w:rPr>
      </w:pPr>
      <w:r w:rsidRPr="005E3CA2">
        <w:rPr>
          <w:lang w:eastAsia="x-none"/>
        </w:rPr>
        <w:t>- pohárköszöntő (pezsgő, üdítő biztosítása a házasulandó felek kötelezettsége)</w:t>
      </w:r>
    </w:p>
    <w:p w14:paraId="353F75DE" w14:textId="77777777" w:rsidR="005E3CA2" w:rsidRPr="005E3CA2" w:rsidRDefault="005E3CA2" w:rsidP="005E3CA2">
      <w:pPr>
        <w:widowControl w:val="0"/>
        <w:contextualSpacing/>
        <w:rPr>
          <w:lang w:eastAsia="x-none"/>
        </w:rPr>
      </w:pPr>
      <w:r w:rsidRPr="005E3CA2">
        <w:rPr>
          <w:lang w:eastAsia="x-none"/>
        </w:rPr>
        <w:t>- gyertyás szertartás (gyertya biztosítása a házasulandó felek kötelezettsége)</w:t>
      </w:r>
    </w:p>
    <w:p w14:paraId="5E998423" w14:textId="77777777" w:rsidR="005E3CA2" w:rsidRPr="005E3CA2" w:rsidRDefault="005E3CA2" w:rsidP="005E3CA2">
      <w:pPr>
        <w:numPr>
          <w:ilvl w:val="0"/>
          <w:numId w:val="11"/>
        </w:numPr>
        <w:suppressAutoHyphens w:val="0"/>
        <w:spacing w:after="160" w:line="259" w:lineRule="auto"/>
        <w:ind w:left="142" w:hanging="142"/>
        <w:contextualSpacing/>
        <w:rPr>
          <w:lang w:eastAsia="x-none"/>
        </w:rPr>
      </w:pPr>
      <w:r w:rsidRPr="005E3CA2">
        <w:rPr>
          <w:lang w:eastAsia="x-none"/>
        </w:rPr>
        <w:t xml:space="preserve">szülők köszöntése (virág biztosítása a házasulandó felek kötelezettsége)       </w:t>
      </w:r>
    </w:p>
    <w:p w14:paraId="426F2DAC" w14:textId="77777777" w:rsidR="00BF2A07" w:rsidRPr="00C91D15" w:rsidRDefault="00BF2A07" w:rsidP="00BF2A07">
      <w:pPr>
        <w:widowControl w:val="0"/>
        <w:contextualSpacing/>
        <w:jc w:val="right"/>
        <w:rPr>
          <w:lang w:eastAsia="x-none"/>
        </w:rPr>
      </w:pPr>
    </w:p>
    <w:sectPr w:rsidR="00BF2A07" w:rsidRPr="00C91D15">
      <w:footerReference w:type="default" r:id="rId8"/>
      <w:pgSz w:w="11906" w:h="16838"/>
      <w:pgMar w:top="1417" w:right="1417" w:bottom="1417" w:left="1417" w:header="720" w:footer="72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3C5360" w14:textId="77777777" w:rsidR="00E16C09" w:rsidRDefault="00E16C09">
      <w:r>
        <w:separator/>
      </w:r>
    </w:p>
  </w:endnote>
  <w:endnote w:type="continuationSeparator" w:id="0">
    <w:p w14:paraId="6882E43A" w14:textId="77777777" w:rsidR="00E16C09" w:rsidRDefault="00E16C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echnical">
    <w:altName w:val="Arial"/>
    <w:charset w:val="00"/>
    <w:family w:val="swiss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71553546"/>
      <w:docPartObj>
        <w:docPartGallery w:val="Page Numbers (Bottom of Page)"/>
        <w:docPartUnique/>
      </w:docPartObj>
    </w:sdtPr>
    <w:sdtEndPr>
      <w:rPr>
        <w:i/>
      </w:rPr>
    </w:sdtEndPr>
    <w:sdtContent>
      <w:p w14:paraId="721C1C5D" w14:textId="77777777" w:rsidR="00940FA0" w:rsidRPr="008E0DCB" w:rsidRDefault="00940FA0">
        <w:pPr>
          <w:pStyle w:val="llb"/>
          <w:jc w:val="center"/>
          <w:rPr>
            <w:i/>
          </w:rPr>
        </w:pPr>
        <w:r w:rsidRPr="008E0DCB">
          <w:rPr>
            <w:b/>
            <w:i/>
          </w:rPr>
          <w:fldChar w:fldCharType="begin"/>
        </w:r>
        <w:r w:rsidRPr="008E0DCB">
          <w:rPr>
            <w:b/>
            <w:i/>
          </w:rPr>
          <w:instrText>PAGE   \* MERGEFORMAT</w:instrText>
        </w:r>
        <w:r w:rsidRPr="008E0DCB">
          <w:rPr>
            <w:b/>
            <w:i/>
          </w:rPr>
          <w:fldChar w:fldCharType="separate"/>
        </w:r>
        <w:r w:rsidR="00A31E86">
          <w:rPr>
            <w:b/>
            <w:i/>
            <w:noProof/>
          </w:rPr>
          <w:t>6</w:t>
        </w:r>
        <w:r w:rsidRPr="008E0DCB">
          <w:rPr>
            <w:b/>
            <w:i/>
          </w:rPr>
          <w:fldChar w:fldCharType="end"/>
        </w:r>
        <w:r w:rsidRPr="008E0DCB">
          <w:rPr>
            <w:i/>
          </w:rPr>
          <w:t>. oldal</w:t>
        </w:r>
      </w:p>
    </w:sdtContent>
  </w:sdt>
  <w:p w14:paraId="3B791DCA" w14:textId="77777777" w:rsidR="00940FA0" w:rsidRPr="008E0DCB" w:rsidRDefault="00940FA0">
    <w:pPr>
      <w:pStyle w:val="llb"/>
      <w:rPr>
        <w:i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7E89BA" w14:textId="77777777" w:rsidR="00E16C09" w:rsidRDefault="00E16C09">
      <w:r>
        <w:separator/>
      </w:r>
    </w:p>
  </w:footnote>
  <w:footnote w:type="continuationSeparator" w:id="0">
    <w:p w14:paraId="12786663" w14:textId="77777777" w:rsidR="00E16C09" w:rsidRDefault="00E16C09">
      <w:r>
        <w:continuationSeparator/>
      </w:r>
    </w:p>
  </w:footnote>
  <w:footnote w:id="1">
    <w:p w14:paraId="1EB91177" w14:textId="77777777" w:rsidR="00B80A96" w:rsidRPr="00B80A96" w:rsidRDefault="00B80A96" w:rsidP="00B80A96">
      <w:pPr>
        <w:pStyle w:val="Lbjegyzetszveg"/>
        <w:rPr>
          <w:lang w:eastAsia="zh-CN"/>
        </w:rPr>
      </w:pPr>
      <w:r>
        <w:rPr>
          <w:rStyle w:val="Lbjegyzet-hivatkozs"/>
        </w:rPr>
        <w:footnoteRef/>
      </w:r>
      <w:r>
        <w:t xml:space="preserve"> </w:t>
      </w:r>
      <w:r w:rsidRPr="00B80A96">
        <w:rPr>
          <w:lang w:eastAsia="zh-CN"/>
        </w:rPr>
        <w:t xml:space="preserve">Szövegét módosította a </w:t>
      </w:r>
      <w:r w:rsidR="00D61969">
        <w:rPr>
          <w:lang w:eastAsia="zh-CN"/>
        </w:rPr>
        <w:t>20</w:t>
      </w:r>
      <w:r w:rsidRPr="00B80A96">
        <w:rPr>
          <w:lang w:eastAsia="zh-CN"/>
        </w:rPr>
        <w:t>/20</w:t>
      </w:r>
      <w:r>
        <w:rPr>
          <w:lang w:eastAsia="zh-CN"/>
        </w:rPr>
        <w:t>2</w:t>
      </w:r>
      <w:r w:rsidRPr="00B80A96">
        <w:rPr>
          <w:lang w:eastAsia="zh-CN"/>
        </w:rPr>
        <w:t>3.(X.</w:t>
      </w:r>
      <w:r>
        <w:rPr>
          <w:lang w:eastAsia="zh-CN"/>
        </w:rPr>
        <w:t>25</w:t>
      </w:r>
      <w:r w:rsidRPr="00B80A96">
        <w:rPr>
          <w:lang w:eastAsia="zh-CN"/>
        </w:rPr>
        <w:t>.) rendelet 1. §-a. Hatályos 20</w:t>
      </w:r>
      <w:r>
        <w:rPr>
          <w:lang w:eastAsia="zh-CN"/>
        </w:rPr>
        <w:t>23</w:t>
      </w:r>
      <w:r w:rsidRPr="00B80A96">
        <w:rPr>
          <w:lang w:eastAsia="zh-CN"/>
        </w:rPr>
        <w:t xml:space="preserve">. </w:t>
      </w:r>
      <w:r>
        <w:rPr>
          <w:lang w:eastAsia="zh-CN"/>
        </w:rPr>
        <w:t>november</w:t>
      </w:r>
      <w:r w:rsidRPr="00B80A96">
        <w:rPr>
          <w:lang w:eastAsia="zh-CN"/>
        </w:rPr>
        <w:t xml:space="preserve"> 1-től.</w:t>
      </w:r>
    </w:p>
    <w:p w14:paraId="3CDFB389" w14:textId="77777777" w:rsidR="00B80A96" w:rsidRDefault="00B80A96">
      <w:pPr>
        <w:pStyle w:val="Lbjegyzetszveg"/>
      </w:pPr>
    </w:p>
  </w:footnote>
  <w:footnote w:id="2">
    <w:p w14:paraId="6CF7562C" w14:textId="77777777" w:rsidR="005E3CA2" w:rsidRDefault="005E3CA2">
      <w:pPr>
        <w:pStyle w:val="Lbjegyzetszveg"/>
      </w:pPr>
      <w:r>
        <w:rPr>
          <w:rStyle w:val="Lbjegyzet-hivatkozs"/>
        </w:rPr>
        <w:footnoteRef/>
      </w:r>
      <w:r>
        <w:t xml:space="preserve"> Módosította a </w:t>
      </w:r>
      <w:r w:rsidR="00D61969">
        <w:t>20</w:t>
      </w:r>
      <w:r>
        <w:t>/2023.(</w:t>
      </w:r>
      <w:r w:rsidR="00B80A96">
        <w:t>X</w:t>
      </w:r>
      <w:r>
        <w:t>.</w:t>
      </w:r>
      <w:r w:rsidR="00B80A96">
        <w:t>25</w:t>
      </w:r>
      <w:r>
        <w:t>.) önk. rend</w:t>
      </w:r>
      <w:r w:rsidR="000408B2">
        <w:t>elet</w:t>
      </w:r>
      <w:r>
        <w:t xml:space="preserve"> </w:t>
      </w:r>
      <w:r w:rsidR="00B80A96">
        <w:t>2</w:t>
      </w:r>
      <w:r>
        <w:t xml:space="preserve">. §-a. Hatályos 2023. </w:t>
      </w:r>
      <w:r w:rsidR="00B80A96">
        <w:t>november</w:t>
      </w:r>
      <w:r>
        <w:t xml:space="preserve"> 1-től   </w:t>
      </w:r>
    </w:p>
  </w:footnote>
  <w:footnote w:id="3">
    <w:p w14:paraId="67B1DA28" w14:textId="77777777" w:rsidR="005E3CA2" w:rsidRDefault="005E3CA2">
      <w:pPr>
        <w:pStyle w:val="Lbjegyzetszveg"/>
      </w:pPr>
      <w:r>
        <w:rPr>
          <w:rStyle w:val="Lbjegyzet-hivatkozs"/>
        </w:rPr>
        <w:footnoteRef/>
      </w:r>
      <w:r w:rsidR="00930334">
        <w:t xml:space="preserve"> Módosította a 7/2023.(III.31</w:t>
      </w:r>
      <w:r>
        <w:t>.) önk. rend</w:t>
      </w:r>
      <w:r w:rsidR="000408B2">
        <w:t>elet</w:t>
      </w:r>
      <w:r>
        <w:t xml:space="preserve"> 2. §-a. Hatályos 2023. április 1-től  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C3606A"/>
    <w:multiLevelType w:val="hybridMultilevel"/>
    <w:tmpl w:val="7BDAB9C6"/>
    <w:lvl w:ilvl="0" w:tplc="8B2EE26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1E17DF"/>
    <w:multiLevelType w:val="hybridMultilevel"/>
    <w:tmpl w:val="AD7E4CC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2960A1"/>
    <w:multiLevelType w:val="hybridMultilevel"/>
    <w:tmpl w:val="920AF08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0A104C"/>
    <w:multiLevelType w:val="hybridMultilevel"/>
    <w:tmpl w:val="91725DE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BF2B67"/>
    <w:multiLevelType w:val="hybridMultilevel"/>
    <w:tmpl w:val="0E3433D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E42EBA"/>
    <w:multiLevelType w:val="hybridMultilevel"/>
    <w:tmpl w:val="8272EB5A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60AEC3"/>
    <w:multiLevelType w:val="multilevel"/>
    <w:tmpl w:val="5460AEC3"/>
    <w:name w:val="Számozott lista 1"/>
    <w:lvl w:ilvl="0">
      <w:start w:val="1"/>
      <w:numFmt w:val="none"/>
      <w:pStyle w:val="Cmsor1"/>
      <w:suff w:val="nothing"/>
      <w:lvlText w:val="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8" w15:restartNumberingAfterBreak="0">
    <w:nsid w:val="57DA7055"/>
    <w:multiLevelType w:val="multilevel"/>
    <w:tmpl w:val="57DA7055"/>
    <w:lvl w:ilvl="0">
      <w:start w:val="1"/>
      <w:numFmt w:val="none"/>
      <w:suff w:val="nothing"/>
      <w:lvlText w:val="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9" w15:restartNumberingAfterBreak="0">
    <w:nsid w:val="5AB4025E"/>
    <w:multiLevelType w:val="hybridMultilevel"/>
    <w:tmpl w:val="CC4AD28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AE19C9"/>
    <w:multiLevelType w:val="hybridMultilevel"/>
    <w:tmpl w:val="920AF08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5839EC"/>
    <w:multiLevelType w:val="hybridMultilevel"/>
    <w:tmpl w:val="6F30E4B0"/>
    <w:lvl w:ilvl="0" w:tplc="788CF08A">
      <w:start w:val="1"/>
      <w:numFmt w:val="lowerLetter"/>
      <w:lvlText w:val="%1.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715925D6"/>
    <w:multiLevelType w:val="hybridMultilevel"/>
    <w:tmpl w:val="A7A4B73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7284188">
    <w:abstractNumId w:val="7"/>
  </w:num>
  <w:num w:numId="2" w16cid:durableId="1899049655">
    <w:abstractNumId w:val="8"/>
  </w:num>
  <w:num w:numId="3" w16cid:durableId="67969953">
    <w:abstractNumId w:val="6"/>
  </w:num>
  <w:num w:numId="4" w16cid:durableId="839350750">
    <w:abstractNumId w:val="9"/>
  </w:num>
  <w:num w:numId="5" w16cid:durableId="789472894">
    <w:abstractNumId w:val="2"/>
  </w:num>
  <w:num w:numId="6" w16cid:durableId="1526018913">
    <w:abstractNumId w:val="0"/>
  </w:num>
  <w:num w:numId="7" w16cid:durableId="877350609">
    <w:abstractNumId w:val="10"/>
  </w:num>
  <w:num w:numId="8" w16cid:durableId="1939212700">
    <w:abstractNumId w:val="11"/>
  </w:num>
  <w:num w:numId="9" w16cid:durableId="121313280">
    <w:abstractNumId w:val="12"/>
  </w:num>
  <w:num w:numId="10" w16cid:durableId="172302790">
    <w:abstractNumId w:val="5"/>
  </w:num>
  <w:num w:numId="11" w16cid:durableId="1043208918">
    <w:abstractNumId w:val="1"/>
  </w:num>
  <w:num w:numId="12" w16cid:durableId="1746296147">
    <w:abstractNumId w:val="3"/>
  </w:num>
  <w:num w:numId="13" w16cid:durableId="1823152796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Balogh Szilvia">
    <w15:presenceInfo w15:providerId="AD" w15:userId="S-1-5-21-1291887254-417800126-1712562006-110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trackRevisions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5563"/>
    <w:rsid w:val="00031159"/>
    <w:rsid w:val="000408B2"/>
    <w:rsid w:val="00072F81"/>
    <w:rsid w:val="00082BAB"/>
    <w:rsid w:val="000B23BA"/>
    <w:rsid w:val="000F5A6E"/>
    <w:rsid w:val="000F6B45"/>
    <w:rsid w:val="0015085B"/>
    <w:rsid w:val="00176292"/>
    <w:rsid w:val="00183229"/>
    <w:rsid w:val="00187DD6"/>
    <w:rsid w:val="001A1DB8"/>
    <w:rsid w:val="001C5B7E"/>
    <w:rsid w:val="001F6235"/>
    <w:rsid w:val="00232DE6"/>
    <w:rsid w:val="00244715"/>
    <w:rsid w:val="00250A54"/>
    <w:rsid w:val="00262202"/>
    <w:rsid w:val="002639B0"/>
    <w:rsid w:val="00281580"/>
    <w:rsid w:val="003075C2"/>
    <w:rsid w:val="00316F6D"/>
    <w:rsid w:val="003406F1"/>
    <w:rsid w:val="00377C7B"/>
    <w:rsid w:val="00450FCE"/>
    <w:rsid w:val="00466872"/>
    <w:rsid w:val="00477261"/>
    <w:rsid w:val="0048700D"/>
    <w:rsid w:val="004B01FB"/>
    <w:rsid w:val="005579B9"/>
    <w:rsid w:val="00567AD5"/>
    <w:rsid w:val="005877D4"/>
    <w:rsid w:val="005C4C6C"/>
    <w:rsid w:val="005E3CA2"/>
    <w:rsid w:val="005E5963"/>
    <w:rsid w:val="005F0948"/>
    <w:rsid w:val="00612E9C"/>
    <w:rsid w:val="00637152"/>
    <w:rsid w:val="00637367"/>
    <w:rsid w:val="00653206"/>
    <w:rsid w:val="007D5250"/>
    <w:rsid w:val="007F23CB"/>
    <w:rsid w:val="00845AC4"/>
    <w:rsid w:val="00851AA3"/>
    <w:rsid w:val="00883C0B"/>
    <w:rsid w:val="008E0DCB"/>
    <w:rsid w:val="008F2C6B"/>
    <w:rsid w:val="00930334"/>
    <w:rsid w:val="00930C86"/>
    <w:rsid w:val="00940FA0"/>
    <w:rsid w:val="009A4B45"/>
    <w:rsid w:val="009F50EB"/>
    <w:rsid w:val="00A31848"/>
    <w:rsid w:val="00A31E86"/>
    <w:rsid w:val="00A8235A"/>
    <w:rsid w:val="00AE0215"/>
    <w:rsid w:val="00B00F7D"/>
    <w:rsid w:val="00B109E7"/>
    <w:rsid w:val="00B16276"/>
    <w:rsid w:val="00B35F4D"/>
    <w:rsid w:val="00B37083"/>
    <w:rsid w:val="00B61A60"/>
    <w:rsid w:val="00B80A96"/>
    <w:rsid w:val="00BC306D"/>
    <w:rsid w:val="00BD01B5"/>
    <w:rsid w:val="00BE1681"/>
    <w:rsid w:val="00BF2A07"/>
    <w:rsid w:val="00C0485B"/>
    <w:rsid w:val="00CC29E5"/>
    <w:rsid w:val="00CC7565"/>
    <w:rsid w:val="00CD41C8"/>
    <w:rsid w:val="00CD5DCD"/>
    <w:rsid w:val="00D61969"/>
    <w:rsid w:val="00D96C88"/>
    <w:rsid w:val="00DD4386"/>
    <w:rsid w:val="00E16C09"/>
    <w:rsid w:val="00E53096"/>
    <w:rsid w:val="00E85F9B"/>
    <w:rsid w:val="00EA0AD5"/>
    <w:rsid w:val="00F022C1"/>
    <w:rsid w:val="00F352AF"/>
    <w:rsid w:val="00F6317D"/>
    <w:rsid w:val="00F714A6"/>
    <w:rsid w:val="00F71F1F"/>
    <w:rsid w:val="00F72FD0"/>
    <w:rsid w:val="00F75DAF"/>
    <w:rsid w:val="00F80DF5"/>
    <w:rsid w:val="00FD55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EDE5C45"/>
  <w15:chartTrackingRefBased/>
  <w15:docId w15:val="{6B98E1A4-0830-4AC7-B6EB-0071FC2EB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176292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styleId="Cmsor1">
    <w:name w:val="heading 1"/>
    <w:basedOn w:val="Norml"/>
    <w:next w:val="Norml"/>
    <w:link w:val="Cmsor1Char"/>
    <w:qFormat/>
    <w:rsid w:val="00176292"/>
    <w:pPr>
      <w:keepNext/>
      <w:numPr>
        <w:numId w:val="1"/>
      </w:numPr>
      <w:tabs>
        <w:tab w:val="left" w:pos="0"/>
      </w:tabs>
      <w:ind w:left="432" w:hanging="432"/>
      <w:jc w:val="center"/>
      <w:outlineLvl w:val="0"/>
    </w:pPr>
    <w:rPr>
      <w:rFonts w:ascii="Technical" w:hAnsi="Technical" w:cs="Arial"/>
      <w:b/>
      <w:smallCaps/>
      <w:spacing w:val="40"/>
      <w:sz w:val="32"/>
      <w:szCs w:val="2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F71F1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F71F1F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176292"/>
    <w:rPr>
      <w:rFonts w:ascii="Technical" w:eastAsia="Times New Roman" w:hAnsi="Technical" w:cs="Arial"/>
      <w:b/>
      <w:smallCaps/>
      <w:color w:val="000000"/>
      <w:spacing w:val="40"/>
      <w:sz w:val="32"/>
      <w:szCs w:val="20"/>
      <w:lang w:eastAsia="ar-SA"/>
    </w:rPr>
  </w:style>
  <w:style w:type="paragraph" w:styleId="lfej">
    <w:name w:val="header"/>
    <w:basedOn w:val="Norml"/>
    <w:link w:val="lfejChar"/>
    <w:rsid w:val="00176292"/>
    <w:pPr>
      <w:tabs>
        <w:tab w:val="center" w:pos="4536"/>
        <w:tab w:val="right" w:pos="9071"/>
      </w:tabs>
    </w:pPr>
    <w:rPr>
      <w:sz w:val="20"/>
      <w:szCs w:val="20"/>
    </w:rPr>
  </w:style>
  <w:style w:type="character" w:customStyle="1" w:styleId="lfejChar">
    <w:name w:val="Élőfej Char"/>
    <w:basedOn w:val="Bekezdsalapbettpusa"/>
    <w:link w:val="lfej"/>
    <w:rsid w:val="00176292"/>
    <w:rPr>
      <w:rFonts w:ascii="Times New Roman" w:eastAsia="Times New Roman" w:hAnsi="Times New Roman" w:cs="Times New Roman"/>
      <w:color w:val="000000"/>
      <w:sz w:val="20"/>
      <w:szCs w:val="20"/>
      <w:lang w:eastAsia="ar-SA"/>
    </w:rPr>
  </w:style>
  <w:style w:type="paragraph" w:styleId="llb">
    <w:name w:val="footer"/>
    <w:basedOn w:val="Norml"/>
    <w:link w:val="llbChar"/>
    <w:rsid w:val="00176292"/>
    <w:pPr>
      <w:tabs>
        <w:tab w:val="center" w:pos="4536"/>
        <w:tab w:val="right" w:pos="9071"/>
      </w:tabs>
    </w:pPr>
    <w:rPr>
      <w:sz w:val="20"/>
      <w:szCs w:val="20"/>
    </w:rPr>
  </w:style>
  <w:style w:type="character" w:customStyle="1" w:styleId="llbChar">
    <w:name w:val="Élőláb Char"/>
    <w:basedOn w:val="Bekezdsalapbettpusa"/>
    <w:link w:val="llb"/>
    <w:uiPriority w:val="99"/>
    <w:rsid w:val="00176292"/>
    <w:rPr>
      <w:rFonts w:ascii="Times New Roman" w:eastAsia="Times New Roman" w:hAnsi="Times New Roman" w:cs="Times New Roman"/>
      <w:color w:val="000000"/>
      <w:sz w:val="20"/>
      <w:szCs w:val="20"/>
      <w:lang w:eastAsia="ar-SA"/>
    </w:rPr>
  </w:style>
  <w:style w:type="paragraph" w:customStyle="1" w:styleId="Szvegtrzs21">
    <w:name w:val="Szövegtörzs 21"/>
    <w:basedOn w:val="Norml"/>
    <w:rsid w:val="00176292"/>
    <w:pPr>
      <w:tabs>
        <w:tab w:val="center" w:pos="6804"/>
      </w:tabs>
      <w:jc w:val="both"/>
    </w:pPr>
    <w:rPr>
      <w:rFonts w:ascii="Comic Sans MS" w:hAnsi="Comic Sans MS" w:cs="Comic Sans MS"/>
      <w:b/>
      <w:color w:val="FF00FF"/>
    </w:rPr>
  </w:style>
  <w:style w:type="paragraph" w:styleId="Cm">
    <w:name w:val="Title"/>
    <w:basedOn w:val="Norml"/>
    <w:next w:val="Alcm"/>
    <w:link w:val="CmChar"/>
    <w:qFormat/>
    <w:rsid w:val="00176292"/>
    <w:pPr>
      <w:jc w:val="center"/>
    </w:pPr>
    <w:rPr>
      <w:b/>
      <w:smallCaps/>
      <w:sz w:val="32"/>
      <w:u w:val="single"/>
    </w:rPr>
  </w:style>
  <w:style w:type="character" w:customStyle="1" w:styleId="CmChar">
    <w:name w:val="Cím Char"/>
    <w:basedOn w:val="Bekezdsalapbettpusa"/>
    <w:link w:val="Cm"/>
    <w:rsid w:val="00176292"/>
    <w:rPr>
      <w:rFonts w:ascii="Times New Roman" w:eastAsia="Times New Roman" w:hAnsi="Times New Roman" w:cs="Times New Roman"/>
      <w:b/>
      <w:smallCaps/>
      <w:color w:val="000000"/>
      <w:sz w:val="32"/>
      <w:szCs w:val="24"/>
      <w:u w:val="single"/>
      <w:lang w:eastAsia="ar-SA"/>
    </w:rPr>
  </w:style>
  <w:style w:type="paragraph" w:styleId="Alcm">
    <w:name w:val="Subtitle"/>
    <w:basedOn w:val="Norml"/>
    <w:next w:val="Norml"/>
    <w:link w:val="AlcmChar"/>
    <w:qFormat/>
    <w:rsid w:val="0017629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lcmChar">
    <w:name w:val="Alcím Char"/>
    <w:basedOn w:val="Bekezdsalapbettpusa"/>
    <w:link w:val="Alcm"/>
    <w:uiPriority w:val="11"/>
    <w:rsid w:val="00176292"/>
    <w:rPr>
      <w:rFonts w:eastAsiaTheme="minorEastAsia"/>
      <w:color w:val="5A5A5A" w:themeColor="text1" w:themeTint="A5"/>
      <w:spacing w:val="15"/>
      <w:lang w:eastAsia="ar-SA"/>
    </w:rPr>
  </w:style>
  <w:style w:type="paragraph" w:styleId="Szvegtrzs">
    <w:name w:val="Body Text"/>
    <w:basedOn w:val="Norml"/>
    <w:link w:val="SzvegtrzsChar"/>
    <w:semiHidden/>
    <w:rsid w:val="00845AC4"/>
    <w:pPr>
      <w:jc w:val="both"/>
    </w:pPr>
    <w:rPr>
      <w:szCs w:val="20"/>
      <w:lang w:eastAsia="zh-CN"/>
    </w:rPr>
  </w:style>
  <w:style w:type="character" w:customStyle="1" w:styleId="SzvegtrzsChar">
    <w:name w:val="Szövegtörzs Char"/>
    <w:basedOn w:val="Bekezdsalapbettpusa"/>
    <w:link w:val="Szvegtrzs"/>
    <w:semiHidden/>
    <w:rsid w:val="00845AC4"/>
    <w:rPr>
      <w:rFonts w:ascii="Times New Roman" w:eastAsia="Times New Roman" w:hAnsi="Times New Roman" w:cs="Times New Roman"/>
      <w:color w:val="000000"/>
      <w:sz w:val="24"/>
      <w:szCs w:val="20"/>
      <w:lang w:eastAsia="zh-CN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F71F1F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ar-SA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F71F1F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ar-SA"/>
    </w:rPr>
  </w:style>
  <w:style w:type="paragraph" w:styleId="Lbjegyzetszveg">
    <w:name w:val="footnote text"/>
    <w:basedOn w:val="Norml"/>
    <w:link w:val="LbjegyzetszvegChar"/>
    <w:semiHidden/>
    <w:rsid w:val="00F71F1F"/>
    <w:pPr>
      <w:suppressAutoHyphens w:val="0"/>
    </w:pPr>
    <w:rPr>
      <w:color w:val="auto"/>
      <w:sz w:val="20"/>
      <w:szCs w:val="20"/>
      <w:lang w:eastAsia="hu-HU"/>
    </w:rPr>
  </w:style>
  <w:style w:type="character" w:customStyle="1" w:styleId="LbjegyzetszvegChar">
    <w:name w:val="Lábjegyzetszöveg Char"/>
    <w:basedOn w:val="Bekezdsalapbettpusa"/>
    <w:link w:val="Lbjegyzetszveg"/>
    <w:semiHidden/>
    <w:rsid w:val="00F71F1F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semiHidden/>
    <w:rsid w:val="00F71F1F"/>
    <w:rPr>
      <w:vertAlign w:val="superscript"/>
    </w:rPr>
  </w:style>
  <w:style w:type="paragraph" w:styleId="Listaszerbekezds">
    <w:name w:val="List Paragraph"/>
    <w:basedOn w:val="Norml"/>
    <w:uiPriority w:val="34"/>
    <w:qFormat/>
    <w:rsid w:val="00F71F1F"/>
    <w:pPr>
      <w:suppressAutoHyphens w:val="0"/>
      <w:ind w:left="708"/>
    </w:pPr>
    <w:rPr>
      <w:color w:val="auto"/>
      <w:sz w:val="20"/>
      <w:szCs w:val="20"/>
      <w:lang w:eastAsia="hu-HU"/>
    </w:rPr>
  </w:style>
  <w:style w:type="paragraph" w:customStyle="1" w:styleId="msolistparagraph0">
    <w:name w:val="msolistparagraph"/>
    <w:basedOn w:val="Norml"/>
    <w:rsid w:val="00F71F1F"/>
    <w:pPr>
      <w:suppressAutoHyphens w:val="0"/>
      <w:spacing w:before="100" w:beforeAutospacing="1" w:after="100" w:afterAutospacing="1"/>
    </w:pPr>
    <w:rPr>
      <w:rFonts w:ascii="Arial Unicode MS" w:hAnsi="Arial Unicode MS" w:hint="eastAsia"/>
      <w:color w:val="auto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851AA3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51AA3"/>
    <w:rPr>
      <w:rFonts w:ascii="Segoe UI" w:eastAsia="Times New Roman" w:hAnsi="Segoe UI" w:cs="Segoe UI"/>
      <w:color w:val="000000"/>
      <w:sz w:val="18"/>
      <w:szCs w:val="18"/>
      <w:lang w:eastAsia="ar-SA"/>
    </w:rPr>
  </w:style>
  <w:style w:type="paragraph" w:styleId="Vltozat">
    <w:name w:val="Revision"/>
    <w:hidden/>
    <w:uiPriority w:val="99"/>
    <w:semiHidden/>
    <w:rsid w:val="009A4B45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947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97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283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567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12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5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189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24D20D-B7C0-4982-8466-97939EDA62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1250</Words>
  <Characters>8627</Characters>
  <Application>Microsoft Office Word</Application>
  <DocSecurity>0</DocSecurity>
  <Lines>71</Lines>
  <Paragraphs>19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Banfalvi Agnes</dc:creator>
  <cp:keywords/>
  <dc:description/>
  <cp:lastModifiedBy>Balogh Szilvia</cp:lastModifiedBy>
  <cp:revision>3</cp:revision>
  <cp:lastPrinted>2023-10-25T08:03:00Z</cp:lastPrinted>
  <dcterms:created xsi:type="dcterms:W3CDTF">2025-11-20T14:30:00Z</dcterms:created>
  <dcterms:modified xsi:type="dcterms:W3CDTF">2025-11-20T14:31:00Z</dcterms:modified>
</cp:coreProperties>
</file>